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DF1E2" w14:textId="77777777" w:rsidR="005512BC" w:rsidRPr="00E50CD1" w:rsidRDefault="00BD6651" w:rsidP="002964AA">
      <w:pPr>
        <w:pStyle w:val="Nadpis9"/>
        <w:keepNext w:val="0"/>
        <w:spacing w:line="240" w:lineRule="auto"/>
        <w:jc w:val="center"/>
        <w:rPr>
          <w:rFonts w:ascii="Arial" w:hAnsi="Arial" w:cs="Arial"/>
          <w:b/>
          <w:i w:val="0"/>
          <w:sz w:val="22"/>
          <w:szCs w:val="22"/>
        </w:rPr>
      </w:pPr>
      <w:r w:rsidRPr="00E50CD1">
        <w:rPr>
          <w:rFonts w:ascii="Arial" w:hAnsi="Arial" w:cs="Arial"/>
          <w:b/>
          <w:i w:val="0"/>
          <w:sz w:val="22"/>
          <w:szCs w:val="22"/>
        </w:rPr>
        <w:t xml:space="preserve">SMLOUVA O DÍLO </w:t>
      </w:r>
      <w:r w:rsidR="005512BC" w:rsidRPr="00E50CD1">
        <w:rPr>
          <w:rFonts w:ascii="Arial" w:hAnsi="Arial" w:cs="Arial"/>
          <w:b/>
          <w:i w:val="0"/>
          <w:sz w:val="22"/>
          <w:szCs w:val="22"/>
        </w:rPr>
        <w:t xml:space="preserve">č. </w:t>
      </w:r>
    </w:p>
    <w:p w14:paraId="62F52937" w14:textId="77777777" w:rsidR="005512BC" w:rsidRPr="00E50CD1" w:rsidRDefault="005512BC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b/>
          <w:szCs w:val="22"/>
        </w:rPr>
        <w:t>(dále jen „smlouva“)</w:t>
      </w:r>
    </w:p>
    <w:p w14:paraId="723B1312" w14:textId="77777777" w:rsidR="005512BC" w:rsidRPr="00E50CD1" w:rsidRDefault="00E65335" w:rsidP="002964AA">
      <w:pPr>
        <w:spacing w:line="240" w:lineRule="auto"/>
        <w:jc w:val="center"/>
        <w:rPr>
          <w:rFonts w:cs="Arial"/>
          <w:szCs w:val="22"/>
        </w:rPr>
      </w:pPr>
      <w:r w:rsidRPr="00E50CD1">
        <w:rPr>
          <w:rFonts w:cs="Arial"/>
          <w:szCs w:val="22"/>
        </w:rPr>
        <w:t>na veřejnou zakázku vedenou pod názvem</w:t>
      </w:r>
    </w:p>
    <w:p w14:paraId="5F578F8D" w14:textId="4B0D9D5D" w:rsidR="005512BC" w:rsidRPr="00065625" w:rsidRDefault="00E65335" w:rsidP="002964AA">
      <w:pPr>
        <w:spacing w:line="240" w:lineRule="auto"/>
        <w:jc w:val="center"/>
        <w:rPr>
          <w:rFonts w:cs="Arial"/>
          <w:b/>
          <w:bCs/>
          <w:sz w:val="24"/>
        </w:rPr>
      </w:pPr>
      <w:r w:rsidRPr="00065625">
        <w:rPr>
          <w:rFonts w:cs="Arial"/>
          <w:b/>
          <w:bCs/>
          <w:sz w:val="24"/>
        </w:rPr>
        <w:t>„</w:t>
      </w:r>
      <w:r w:rsidR="00065625" w:rsidRPr="00065625">
        <w:rPr>
          <w:rFonts w:cs="Arial"/>
          <w:b/>
          <w:bCs/>
          <w:sz w:val="24"/>
        </w:rPr>
        <w:t>Opravy kanceláří v 1.NP, Milady Horákové 373/10, Svitavy</w:t>
      </w:r>
      <w:r w:rsidRPr="00065625">
        <w:rPr>
          <w:rFonts w:cs="Arial"/>
          <w:b/>
          <w:bCs/>
          <w:sz w:val="24"/>
        </w:rPr>
        <w:t>“</w:t>
      </w:r>
      <w:r w:rsidR="005512BC" w:rsidRPr="00065625">
        <w:rPr>
          <w:rFonts w:cs="Arial"/>
          <w:b/>
          <w:bCs/>
          <w:sz w:val="24"/>
        </w:rPr>
        <w:t xml:space="preserve"> </w:t>
      </w:r>
    </w:p>
    <w:p w14:paraId="3D2AF15C" w14:textId="77777777" w:rsidR="004C6B60" w:rsidRDefault="004C6B60" w:rsidP="004C6B60">
      <w:pPr>
        <w:shd w:val="clear" w:color="auto" w:fill="FFFFFF"/>
        <w:spacing w:after="0" w:line="240" w:lineRule="auto"/>
        <w:rPr>
          <w:rFonts w:cs="Arial"/>
          <w:sz w:val="24"/>
        </w:rPr>
      </w:pPr>
      <w:r w:rsidRPr="004C6B60">
        <w:rPr>
          <w:rFonts w:cs="Arial"/>
          <w:sz w:val="24"/>
        </w:rPr>
        <w:t xml:space="preserve"> </w:t>
      </w:r>
    </w:p>
    <w:p w14:paraId="337A27CC" w14:textId="77777777" w:rsidR="00E65335" w:rsidRPr="004C6B60" w:rsidRDefault="00E65335" w:rsidP="004C6B60">
      <w:pPr>
        <w:shd w:val="clear" w:color="auto" w:fill="FFFFFF"/>
        <w:spacing w:after="0" w:line="240" w:lineRule="auto"/>
        <w:rPr>
          <w:rFonts w:cs="Arial"/>
          <w:sz w:val="24"/>
        </w:rPr>
      </w:pPr>
    </w:p>
    <w:p w14:paraId="70557A9F" w14:textId="77777777" w:rsidR="00E65335" w:rsidRDefault="00F922A0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Smluvní strany</w:t>
      </w:r>
      <w:r w:rsidR="00F95B87" w:rsidRPr="00E50CD1">
        <w:rPr>
          <w:rFonts w:cs="Arial"/>
          <w:b/>
          <w:szCs w:val="22"/>
        </w:rPr>
        <w:t>:</w:t>
      </w:r>
      <w:r w:rsidRPr="00E50CD1">
        <w:rPr>
          <w:rFonts w:cs="Arial"/>
          <w:b/>
          <w:szCs w:val="22"/>
        </w:rPr>
        <w:t xml:space="preserve"> </w:t>
      </w:r>
    </w:p>
    <w:p w14:paraId="1A4E2AD6" w14:textId="77777777" w:rsidR="00AF17D7" w:rsidRPr="00E50CD1" w:rsidRDefault="00AF17D7" w:rsidP="00D0190E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</w:p>
    <w:p w14:paraId="74DCBEC1" w14:textId="05935714" w:rsidR="00065625" w:rsidRPr="00065625" w:rsidRDefault="00AD3E9F" w:rsidP="00065625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Objednatel:</w:t>
      </w:r>
      <w:r w:rsidR="005512BC" w:rsidRPr="00E50CD1">
        <w:rPr>
          <w:rFonts w:cs="Arial"/>
          <w:b/>
          <w:szCs w:val="22"/>
        </w:rPr>
        <w:tab/>
      </w:r>
      <w:r w:rsidR="00105718" w:rsidRPr="00E50CD1">
        <w:rPr>
          <w:rFonts w:cs="Arial"/>
          <w:b/>
          <w:szCs w:val="22"/>
        </w:rPr>
        <w:t xml:space="preserve">Česká </w:t>
      </w:r>
      <w:proofErr w:type="gramStart"/>
      <w:r w:rsidR="00105718" w:rsidRPr="00E50CD1">
        <w:rPr>
          <w:rFonts w:cs="Arial"/>
          <w:b/>
          <w:szCs w:val="22"/>
        </w:rPr>
        <w:t>republika - Státní</w:t>
      </w:r>
      <w:proofErr w:type="gramEnd"/>
      <w:r w:rsidR="00105718" w:rsidRPr="00E50CD1">
        <w:rPr>
          <w:rFonts w:cs="Arial"/>
          <w:b/>
          <w:szCs w:val="22"/>
        </w:rPr>
        <w:t xml:space="preserve"> pozemkový úřad</w:t>
      </w:r>
      <w:r w:rsidR="00C85864" w:rsidRPr="00E50CD1">
        <w:rPr>
          <w:rFonts w:cs="Arial"/>
          <w:b/>
          <w:szCs w:val="22"/>
        </w:rPr>
        <w:t>, Krajský pozemkový úřad pro</w:t>
      </w:r>
      <w:r w:rsidR="00D0190E" w:rsidRPr="00E50CD1">
        <w:rPr>
          <w:rFonts w:cs="Arial"/>
          <w:b/>
          <w:szCs w:val="22"/>
        </w:rPr>
        <w:t xml:space="preserve"> </w:t>
      </w:r>
      <w:r w:rsidR="00065625" w:rsidRPr="00065625">
        <w:rPr>
          <w:rFonts w:cs="Arial"/>
          <w:b/>
          <w:szCs w:val="22"/>
        </w:rPr>
        <w:t>Pardubický kraj</w:t>
      </w:r>
      <w:r w:rsidR="00065625">
        <w:rPr>
          <w:rFonts w:cs="Arial"/>
          <w:b/>
          <w:szCs w:val="22"/>
        </w:rPr>
        <w:t xml:space="preserve">, </w:t>
      </w:r>
      <w:r w:rsidR="00065625" w:rsidRPr="00065625">
        <w:rPr>
          <w:rFonts w:cs="Arial"/>
          <w:b/>
          <w:szCs w:val="22"/>
        </w:rPr>
        <w:t>Pobočka Svitavy</w:t>
      </w:r>
    </w:p>
    <w:p w14:paraId="556199B3" w14:textId="376B94AD" w:rsidR="00C85864" w:rsidRPr="00E50CD1" w:rsidRDefault="00C85864" w:rsidP="00065625">
      <w:pPr>
        <w:tabs>
          <w:tab w:val="left" w:pos="4253"/>
        </w:tabs>
        <w:spacing w:line="240" w:lineRule="auto"/>
        <w:ind w:left="4253" w:hanging="4253"/>
        <w:jc w:val="both"/>
        <w:rPr>
          <w:rFonts w:cs="Arial"/>
          <w:szCs w:val="22"/>
        </w:rPr>
      </w:pPr>
      <w:r w:rsidRPr="00E50CD1">
        <w:rPr>
          <w:rFonts w:cs="Arial"/>
          <w:szCs w:val="22"/>
        </w:rPr>
        <w:t>se sídlem:</w:t>
      </w:r>
      <w:r w:rsidRPr="00E50CD1">
        <w:rPr>
          <w:rFonts w:cs="Arial"/>
          <w:szCs w:val="22"/>
        </w:rPr>
        <w:tab/>
      </w:r>
      <w:r w:rsidR="00065625" w:rsidRPr="00ED6435">
        <w:rPr>
          <w:rFonts w:cs="Arial"/>
        </w:rPr>
        <w:t>Husinecká 1024/</w:t>
      </w:r>
      <w:proofErr w:type="gramStart"/>
      <w:r w:rsidR="00065625" w:rsidRPr="00ED6435">
        <w:rPr>
          <w:rFonts w:cs="Arial"/>
        </w:rPr>
        <w:t>11a</w:t>
      </w:r>
      <w:proofErr w:type="gramEnd"/>
      <w:r w:rsidR="00065625" w:rsidRPr="00ED6435">
        <w:rPr>
          <w:rFonts w:cs="Arial"/>
        </w:rPr>
        <w:t>, 130 00 Praha 3 – Žižkov, IČO: 013 12 774</w:t>
      </w:r>
      <w:r w:rsidRPr="00E50CD1">
        <w:rPr>
          <w:rFonts w:cs="Arial"/>
          <w:color w:val="FF0000"/>
          <w:szCs w:val="22"/>
        </w:rPr>
        <w:tab/>
      </w:r>
    </w:p>
    <w:p w14:paraId="1C524E9B" w14:textId="68BA90C8" w:rsidR="00D0190E" w:rsidRPr="00E50CD1" w:rsidRDefault="005512BC" w:rsidP="00D0190E">
      <w:pPr>
        <w:ind w:left="4254" w:hanging="4254"/>
        <w:rPr>
          <w:rFonts w:cs="Arial"/>
          <w:bCs/>
          <w:snapToGrid w:val="0"/>
          <w:color w:val="FF0000"/>
          <w:szCs w:val="22"/>
          <w:lang w:val="en-US"/>
        </w:rPr>
      </w:pPr>
      <w:r w:rsidRPr="00E50CD1">
        <w:rPr>
          <w:rFonts w:cs="Arial"/>
          <w:szCs w:val="22"/>
        </w:rPr>
        <w:t>zastoupený</w:t>
      </w:r>
      <w:r w:rsidR="00105718" w:rsidRPr="00E50CD1">
        <w:rPr>
          <w:rFonts w:cs="Arial"/>
          <w:szCs w:val="22"/>
        </w:rPr>
        <w:t>:</w:t>
      </w:r>
      <w:r w:rsidR="00105718" w:rsidRPr="00E50CD1">
        <w:rPr>
          <w:rFonts w:cs="Arial"/>
          <w:szCs w:val="22"/>
        </w:rPr>
        <w:tab/>
      </w:r>
      <w:r w:rsidR="00065625">
        <w:rPr>
          <w:rFonts w:eastAsia="Lucida Sans Unicode" w:cs="Arial"/>
        </w:rPr>
        <w:t>Ing. Milošem Šimkem, vedoucím Pobočky Svitavy</w:t>
      </w:r>
    </w:p>
    <w:p w14:paraId="5C4AFAC8" w14:textId="77777777" w:rsidR="00065625" w:rsidRPr="0054723C" w:rsidRDefault="007F2EF6" w:rsidP="00065625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 w:rsidRPr="00E50CD1">
        <w:rPr>
          <w:rFonts w:cs="Arial"/>
          <w:bCs/>
          <w:snapToGrid w:val="0"/>
          <w:szCs w:val="22"/>
          <w:lang w:val="en-US"/>
        </w:rPr>
        <w:t xml:space="preserve">v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technických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záležitostech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oprávněn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 xml:space="preserve"> </w:t>
      </w:r>
      <w:proofErr w:type="spellStart"/>
      <w:r w:rsidRPr="00E50CD1">
        <w:rPr>
          <w:rFonts w:cs="Arial"/>
          <w:bCs/>
          <w:snapToGrid w:val="0"/>
          <w:szCs w:val="22"/>
          <w:lang w:val="en-US"/>
        </w:rPr>
        <w:t>jednat</w:t>
      </w:r>
      <w:proofErr w:type="spellEnd"/>
      <w:r w:rsidRPr="00E50CD1">
        <w:rPr>
          <w:rFonts w:cs="Arial"/>
          <w:bCs/>
          <w:snapToGrid w:val="0"/>
          <w:szCs w:val="22"/>
          <w:lang w:val="en-US"/>
        </w:rPr>
        <w:t>:</w:t>
      </w:r>
      <w:r w:rsidR="00065625">
        <w:rPr>
          <w:rFonts w:cs="Arial"/>
          <w:bCs/>
          <w:snapToGrid w:val="0"/>
          <w:szCs w:val="22"/>
          <w:lang w:val="en-US"/>
        </w:rPr>
        <w:t xml:space="preserve"> </w:t>
      </w:r>
      <w:r w:rsidR="00065625">
        <w:rPr>
          <w:rFonts w:eastAsia="Lucida Sans Unicode" w:cs="Arial"/>
        </w:rPr>
        <w:t>Ing. Miloš Šimek, vedoucí Pobočky Svitavy</w:t>
      </w:r>
    </w:p>
    <w:p w14:paraId="1C9E5D56" w14:textId="07687192" w:rsidR="007F2EF6" w:rsidRPr="00E50CD1" w:rsidRDefault="00065625" w:rsidP="00065625">
      <w:pPr>
        <w:ind w:left="4254" w:hanging="4254"/>
        <w:rPr>
          <w:rFonts w:cs="Arial"/>
          <w:bCs/>
          <w:snapToGrid w:val="0"/>
          <w:szCs w:val="22"/>
          <w:lang w:val="en-US"/>
        </w:rPr>
      </w:pPr>
      <w:r w:rsidRPr="0054723C">
        <w:rPr>
          <w:rFonts w:eastAsia="Lucida Sans Unicode" w:cs="Arial"/>
        </w:rPr>
        <w:t>Adresa:</w:t>
      </w:r>
      <w:r w:rsidRPr="0054723C">
        <w:rPr>
          <w:rFonts w:eastAsia="Lucida Sans Unicode" w:cs="Arial"/>
        </w:rPr>
        <w:tab/>
      </w:r>
      <w:r>
        <w:rPr>
          <w:rFonts w:eastAsia="Lucida Sans Unicode" w:cs="Arial"/>
        </w:rPr>
        <w:t>Milady Horákové 373/10, 568 02 Svitavy</w:t>
      </w:r>
      <w:r w:rsidR="00035ED7" w:rsidRPr="00E50CD1">
        <w:rPr>
          <w:rFonts w:cs="Arial"/>
          <w:bCs/>
          <w:snapToGrid w:val="0"/>
          <w:szCs w:val="22"/>
          <w:lang w:val="en-US"/>
        </w:rPr>
        <w:tab/>
      </w:r>
    </w:p>
    <w:p w14:paraId="026F7B98" w14:textId="77777777" w:rsidR="007F2EF6" w:rsidRPr="00E50CD1" w:rsidRDefault="007F2EF6" w:rsidP="00D0190E">
      <w:pPr>
        <w:ind w:left="4254" w:hanging="4254"/>
        <w:rPr>
          <w:rFonts w:cs="Arial"/>
          <w:b/>
          <w:bCs/>
          <w:snapToGrid w:val="0"/>
          <w:szCs w:val="22"/>
        </w:rPr>
      </w:pPr>
      <w:r w:rsidRPr="00E50CD1">
        <w:rPr>
          <w:rFonts w:cs="Arial"/>
          <w:bCs/>
          <w:snapToGrid w:val="0"/>
          <w:szCs w:val="22"/>
          <w:lang w:val="en-US"/>
        </w:rPr>
        <w:t>ID DS:</w:t>
      </w:r>
      <w:r w:rsidRPr="00E50CD1">
        <w:rPr>
          <w:rFonts w:cs="Arial"/>
          <w:bCs/>
          <w:snapToGrid w:val="0"/>
          <w:szCs w:val="22"/>
          <w:lang w:val="en-US"/>
        </w:rPr>
        <w:tab/>
      </w:r>
      <w:r w:rsidRPr="00E50CD1">
        <w:rPr>
          <w:rFonts w:eastAsia="Lucida Sans Unicode" w:cs="Arial"/>
          <w:szCs w:val="22"/>
        </w:rPr>
        <w:t>z49per3</w:t>
      </w:r>
    </w:p>
    <w:p w14:paraId="09E53769" w14:textId="77777777" w:rsidR="005512BC" w:rsidRPr="00E50CD1" w:rsidRDefault="005512BC" w:rsidP="00D0190E">
      <w:pPr>
        <w:tabs>
          <w:tab w:val="left" w:pos="4253"/>
        </w:tabs>
        <w:spacing w:after="0" w:line="240" w:lineRule="auto"/>
        <w:ind w:right="-284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bankovní spojení: </w:t>
      </w:r>
      <w:r w:rsidRPr="00E50CD1">
        <w:rPr>
          <w:rFonts w:cs="Arial"/>
          <w:szCs w:val="22"/>
        </w:rPr>
        <w:tab/>
      </w:r>
      <w:r w:rsidR="00105718" w:rsidRPr="00E50CD1">
        <w:rPr>
          <w:rFonts w:cs="Arial"/>
          <w:szCs w:val="22"/>
        </w:rPr>
        <w:t>Česká národní banka</w:t>
      </w:r>
    </w:p>
    <w:p w14:paraId="398B6BAC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číslo účtu: </w:t>
      </w:r>
      <w:r w:rsidRPr="00E50CD1">
        <w:rPr>
          <w:rFonts w:cs="Arial"/>
          <w:sz w:val="22"/>
          <w:szCs w:val="22"/>
        </w:rPr>
        <w:tab/>
      </w:r>
      <w:r w:rsidR="00AD3E9F">
        <w:rPr>
          <w:rFonts w:cs="Arial"/>
          <w:sz w:val="22"/>
          <w:szCs w:val="22"/>
        </w:rPr>
        <w:t>19-</w:t>
      </w:r>
      <w:r w:rsidR="00105718" w:rsidRPr="00E50CD1">
        <w:rPr>
          <w:rFonts w:cs="Arial"/>
          <w:bCs/>
          <w:sz w:val="22"/>
          <w:szCs w:val="22"/>
        </w:rPr>
        <w:t>3723001/0710</w:t>
      </w:r>
    </w:p>
    <w:p w14:paraId="34AE7C9E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 xml:space="preserve">IČ: 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24EF8D78" w14:textId="77777777" w:rsidR="005512BC" w:rsidRPr="00E50CD1" w:rsidRDefault="005512BC" w:rsidP="002964AA">
      <w:pPr>
        <w:pStyle w:val="Zkladntext"/>
        <w:tabs>
          <w:tab w:val="left" w:pos="4253"/>
        </w:tabs>
        <w:spacing w:line="240" w:lineRule="auto"/>
        <w:rPr>
          <w:rFonts w:cs="Arial"/>
          <w:bCs/>
          <w:sz w:val="22"/>
          <w:szCs w:val="22"/>
        </w:rPr>
      </w:pPr>
      <w:r w:rsidRPr="00E50CD1">
        <w:rPr>
          <w:rFonts w:cs="Arial"/>
          <w:sz w:val="22"/>
          <w:szCs w:val="22"/>
        </w:rPr>
        <w:t>DIČ:</w:t>
      </w:r>
      <w:r w:rsidRPr="00E50CD1">
        <w:rPr>
          <w:rFonts w:cs="Arial"/>
          <w:sz w:val="22"/>
          <w:szCs w:val="22"/>
        </w:rPr>
        <w:tab/>
      </w:r>
      <w:r w:rsidR="00105718" w:rsidRPr="00E50CD1">
        <w:rPr>
          <w:rFonts w:cs="Arial"/>
          <w:sz w:val="22"/>
          <w:szCs w:val="22"/>
        </w:rPr>
        <w:t>CZ</w:t>
      </w:r>
      <w:r w:rsidR="00105718" w:rsidRPr="00E50CD1">
        <w:rPr>
          <w:rFonts w:cs="Arial"/>
          <w:bCs/>
          <w:sz w:val="22"/>
          <w:szCs w:val="22"/>
        </w:rPr>
        <w:t>01312774</w:t>
      </w:r>
    </w:p>
    <w:p w14:paraId="151306CB" w14:textId="77777777" w:rsidR="00EA2683" w:rsidRPr="00E50CD1" w:rsidRDefault="00F95B87" w:rsidP="00F95B87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„objednatel“)</w:t>
      </w:r>
    </w:p>
    <w:p w14:paraId="15F85731" w14:textId="77777777" w:rsidR="00EA2683" w:rsidRPr="00E50CD1" w:rsidRDefault="00C85864" w:rsidP="004A4E27">
      <w:pPr>
        <w:spacing w:line="288" w:lineRule="auto"/>
        <w:rPr>
          <w:rFonts w:cs="Arial"/>
          <w:b/>
          <w:szCs w:val="22"/>
        </w:rPr>
      </w:pPr>
      <w:r w:rsidRPr="00E50CD1">
        <w:rPr>
          <w:rFonts w:cs="Arial"/>
          <w:b/>
          <w:szCs w:val="22"/>
        </w:rPr>
        <w:t>a</w:t>
      </w:r>
    </w:p>
    <w:p w14:paraId="7335A42D" w14:textId="77777777" w:rsidR="005512BC" w:rsidRPr="00E50CD1" w:rsidRDefault="00AD3E9F" w:rsidP="002964AA">
      <w:pPr>
        <w:tabs>
          <w:tab w:val="left" w:pos="4253"/>
        </w:tabs>
        <w:spacing w:line="240" w:lineRule="auto"/>
        <w:jc w:val="both"/>
        <w:rPr>
          <w:rFonts w:cs="Arial"/>
          <w:b/>
        </w:rPr>
      </w:pPr>
      <w:r w:rsidRPr="00E50CD1">
        <w:rPr>
          <w:rFonts w:cs="Arial"/>
          <w:b/>
          <w:szCs w:val="22"/>
        </w:rPr>
        <w:t>Zhotovitel:</w:t>
      </w:r>
      <w:r w:rsidR="005512BC" w:rsidRPr="00E50CD1">
        <w:rPr>
          <w:rFonts w:cs="Arial"/>
          <w:b/>
        </w:rPr>
        <w:tab/>
      </w:r>
      <w:r w:rsidR="005512BC" w:rsidRPr="00E50CD1">
        <w:rPr>
          <w:rFonts w:cs="Arial"/>
          <w:b/>
        </w:rPr>
        <w:tab/>
      </w:r>
    </w:p>
    <w:p w14:paraId="6BE84715" w14:textId="77777777" w:rsidR="005512BC" w:rsidRPr="00E50CD1" w:rsidRDefault="00C85864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se </w:t>
      </w:r>
      <w:r w:rsidR="005512BC" w:rsidRPr="00E50CD1">
        <w:rPr>
          <w:rFonts w:cs="Arial"/>
        </w:rPr>
        <w:t>sídl</w:t>
      </w:r>
      <w:r w:rsidRPr="00E50CD1">
        <w:rPr>
          <w:rFonts w:cs="Arial"/>
        </w:rPr>
        <w:t>em</w:t>
      </w:r>
      <w:r w:rsidR="005512BC" w:rsidRPr="00E50CD1">
        <w:rPr>
          <w:rFonts w:cs="Arial"/>
        </w:rPr>
        <w:t>:</w:t>
      </w:r>
      <w:r w:rsidR="005512BC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355F40" w:rsidRPr="00E50CD1">
        <w:rPr>
          <w:rFonts w:cs="Arial"/>
        </w:rPr>
        <w:tab/>
      </w:r>
      <w:r w:rsidR="005512BC" w:rsidRPr="00E50CD1">
        <w:rPr>
          <w:rFonts w:cs="Arial"/>
        </w:rPr>
        <w:tab/>
      </w:r>
    </w:p>
    <w:p w14:paraId="48FBF0D5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jc w:val="both"/>
        <w:rPr>
          <w:rFonts w:cs="Arial"/>
        </w:rPr>
      </w:pPr>
      <w:r w:rsidRPr="00E50CD1">
        <w:rPr>
          <w:rFonts w:cs="Arial"/>
        </w:rPr>
        <w:t xml:space="preserve">zastoupený: </w:t>
      </w:r>
      <w:r w:rsidRPr="00E50CD1">
        <w:rPr>
          <w:rFonts w:cs="Arial"/>
        </w:rPr>
        <w:tab/>
        <w:t>statutární orgán (dle výpisu z obch. rejstříku)</w:t>
      </w:r>
    </w:p>
    <w:p w14:paraId="0452ED21" w14:textId="77777777" w:rsidR="00C85864" w:rsidRPr="00E50CD1" w:rsidRDefault="00C85864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v technických záležitostech je oprávněn jednat:</w:t>
      </w:r>
      <w:r w:rsidRPr="00E50CD1">
        <w:rPr>
          <w:rFonts w:cs="Arial"/>
        </w:rPr>
        <w:tab/>
      </w:r>
      <w:r w:rsidRPr="00E50CD1">
        <w:rPr>
          <w:rFonts w:cs="Arial"/>
        </w:rPr>
        <w:tab/>
        <w:t xml:space="preserve">   </w:t>
      </w:r>
    </w:p>
    <w:p w14:paraId="7C5FC4FB" w14:textId="77777777" w:rsidR="005512BC" w:rsidRPr="00E50CD1" w:rsidRDefault="007F2EF6" w:rsidP="002964AA">
      <w:pPr>
        <w:tabs>
          <w:tab w:val="left" w:pos="4253"/>
        </w:tabs>
        <w:spacing w:line="240" w:lineRule="auto"/>
        <w:ind w:right="-110"/>
        <w:jc w:val="both"/>
        <w:rPr>
          <w:rFonts w:cs="Arial"/>
        </w:rPr>
      </w:pPr>
      <w:r w:rsidRPr="00E50CD1">
        <w:rPr>
          <w:rFonts w:cs="Arial"/>
        </w:rPr>
        <w:t>ID DS:</w:t>
      </w:r>
      <w:r w:rsidR="005512BC" w:rsidRPr="00E50CD1">
        <w:rPr>
          <w:rFonts w:cs="Arial"/>
        </w:rPr>
        <w:tab/>
      </w:r>
    </w:p>
    <w:p w14:paraId="0114C1A8" w14:textId="77777777" w:rsidR="005512BC" w:rsidRPr="00E50CD1" w:rsidRDefault="005512BC" w:rsidP="002964AA">
      <w:pPr>
        <w:tabs>
          <w:tab w:val="left" w:pos="4253"/>
        </w:tabs>
        <w:spacing w:before="240" w:line="240" w:lineRule="auto"/>
        <w:ind w:right="-284"/>
        <w:rPr>
          <w:rFonts w:cs="Arial"/>
        </w:rPr>
      </w:pPr>
      <w:r w:rsidRPr="00E50CD1">
        <w:rPr>
          <w:rFonts w:cs="Arial"/>
        </w:rPr>
        <w:t>bankovní spojení: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1455EFDF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číslo účtu: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3FE00D70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IČ:</w:t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  <w:r w:rsidRPr="00E50CD1">
        <w:rPr>
          <w:rFonts w:cs="Arial"/>
        </w:rPr>
        <w:tab/>
      </w:r>
    </w:p>
    <w:p w14:paraId="11705559" w14:textId="77777777" w:rsidR="005512BC" w:rsidRPr="00E50CD1" w:rsidRDefault="005512BC" w:rsidP="002964AA">
      <w:pPr>
        <w:tabs>
          <w:tab w:val="left" w:pos="4253"/>
        </w:tabs>
        <w:spacing w:line="240" w:lineRule="auto"/>
        <w:jc w:val="both"/>
        <w:rPr>
          <w:rFonts w:cs="Arial"/>
        </w:rPr>
      </w:pPr>
      <w:r w:rsidRPr="00E50CD1">
        <w:rPr>
          <w:rFonts w:cs="Arial"/>
        </w:rPr>
        <w:t>DIČ:</w:t>
      </w:r>
      <w:r w:rsidRPr="00E50CD1">
        <w:rPr>
          <w:rFonts w:cs="Arial"/>
        </w:rPr>
        <w:tab/>
      </w:r>
    </w:p>
    <w:p w14:paraId="1D86F66D" w14:textId="77777777" w:rsidR="00E6221E" w:rsidRDefault="00E6221E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  <w:r w:rsidRPr="00E50CD1">
        <w:rPr>
          <w:rFonts w:cs="Arial"/>
          <w:sz w:val="22"/>
          <w:szCs w:val="22"/>
        </w:rPr>
        <w:t>(dále jen „zhotovitel“)</w:t>
      </w:r>
    </w:p>
    <w:p w14:paraId="5DA864D3" w14:textId="77777777" w:rsidR="00EA22D6" w:rsidRPr="00E50CD1" w:rsidRDefault="00EA22D6" w:rsidP="00E6221E">
      <w:pPr>
        <w:pStyle w:val="Zkladntext"/>
        <w:tabs>
          <w:tab w:val="left" w:pos="4253"/>
        </w:tabs>
        <w:spacing w:line="240" w:lineRule="auto"/>
        <w:rPr>
          <w:rFonts w:cs="Arial"/>
          <w:sz w:val="22"/>
          <w:szCs w:val="22"/>
        </w:rPr>
      </w:pPr>
    </w:p>
    <w:p w14:paraId="2030D975" w14:textId="77777777" w:rsidR="00E50CD1" w:rsidRPr="00E50CD1" w:rsidRDefault="00E50CD1" w:rsidP="00E50CD1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E50CD1">
        <w:rPr>
          <w:rFonts w:cs="Arial"/>
          <w:szCs w:val="22"/>
        </w:rPr>
        <w:t xml:space="preserve">(Objednatel a Zhotovitel společně dále jen jako „smluvní strany“) </w:t>
      </w:r>
    </w:p>
    <w:p w14:paraId="0D131913" w14:textId="77777777" w:rsidR="00EA2683" w:rsidRPr="00E50CD1" w:rsidRDefault="00EA2683">
      <w:pPr>
        <w:spacing w:line="288" w:lineRule="auto"/>
        <w:jc w:val="both"/>
        <w:rPr>
          <w:rFonts w:cs="Arial"/>
          <w:szCs w:val="22"/>
        </w:rPr>
      </w:pPr>
    </w:p>
    <w:p w14:paraId="30B5B0E4" w14:textId="77777777" w:rsidR="003243C1" w:rsidRPr="003243C1" w:rsidRDefault="003243C1" w:rsidP="00065625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uzavře</w:t>
      </w:r>
      <w:r w:rsidRPr="00DD29EE">
        <w:rPr>
          <w:rFonts w:cs="Arial"/>
          <w:szCs w:val="22"/>
        </w:rPr>
        <w:t>l</w:t>
      </w:r>
      <w:r w:rsidRPr="003243C1">
        <w:rPr>
          <w:rFonts w:cs="Arial"/>
          <w:szCs w:val="22"/>
        </w:rPr>
        <w:t xml:space="preserve">i tuto Smlouvu o dílo </w:t>
      </w:r>
      <w:r w:rsidRPr="00DD29EE">
        <w:rPr>
          <w:rFonts w:cs="Arial"/>
          <w:szCs w:val="22"/>
        </w:rPr>
        <w:t>v souladu se zákonem č.</w:t>
      </w:r>
      <w:r w:rsidR="00AF5E37">
        <w:rPr>
          <w:rFonts w:cs="Arial"/>
          <w:szCs w:val="22"/>
        </w:rPr>
        <w:t xml:space="preserve"> </w:t>
      </w:r>
      <w:r w:rsidRPr="00DD29EE">
        <w:rPr>
          <w:rFonts w:cs="Arial"/>
          <w:szCs w:val="22"/>
        </w:rPr>
        <w:t>13</w:t>
      </w:r>
      <w:r w:rsidR="00AF2A13">
        <w:rPr>
          <w:rFonts w:cs="Arial"/>
          <w:szCs w:val="22"/>
        </w:rPr>
        <w:t>4</w:t>
      </w:r>
      <w:r w:rsidRPr="00DD29EE">
        <w:rPr>
          <w:rFonts w:cs="Arial"/>
          <w:szCs w:val="22"/>
        </w:rPr>
        <w:t>/20</w:t>
      </w:r>
      <w:r w:rsidR="00AF2A13">
        <w:rPr>
          <w:rFonts w:cs="Arial"/>
          <w:szCs w:val="22"/>
        </w:rPr>
        <w:t>1</w:t>
      </w:r>
      <w:r w:rsidRPr="00DD29EE">
        <w:rPr>
          <w:rFonts w:cs="Arial"/>
          <w:szCs w:val="22"/>
        </w:rPr>
        <w:t xml:space="preserve">6 Sb., o </w:t>
      </w:r>
      <w:r w:rsidR="00AF5E37">
        <w:rPr>
          <w:rFonts w:cs="Arial"/>
          <w:szCs w:val="22"/>
        </w:rPr>
        <w:t xml:space="preserve">zadávání </w:t>
      </w:r>
      <w:r w:rsidRPr="00DD29EE">
        <w:rPr>
          <w:rFonts w:cs="Arial"/>
          <w:szCs w:val="22"/>
        </w:rPr>
        <w:t>veřejných zakáz</w:t>
      </w:r>
      <w:r w:rsidR="00AF5E37">
        <w:rPr>
          <w:rFonts w:cs="Arial"/>
          <w:szCs w:val="22"/>
        </w:rPr>
        <w:t>ek</w:t>
      </w:r>
      <w:r w:rsidRPr="00DD29EE">
        <w:rPr>
          <w:rFonts w:cs="Arial"/>
          <w:szCs w:val="22"/>
        </w:rPr>
        <w:t xml:space="preserve"> ve znění pozdějších předpisů (dále </w:t>
      </w:r>
      <w:r w:rsidRPr="00DD29EE">
        <w:rPr>
          <w:rFonts w:cs="Arial"/>
        </w:rPr>
        <w:t xml:space="preserve">„ZZVZ“) a v souladu </w:t>
      </w:r>
      <w:r w:rsidRPr="003243C1">
        <w:rPr>
          <w:rFonts w:cs="Arial"/>
          <w:szCs w:val="22"/>
        </w:rPr>
        <w:t xml:space="preserve">s přihlédnutím k ustanovením </w:t>
      </w:r>
      <w:r w:rsidRPr="003243C1">
        <w:rPr>
          <w:rFonts w:cs="Arial"/>
          <w:szCs w:val="22"/>
        </w:rPr>
        <w:lastRenderedPageBreak/>
        <w:t>§ 2586 a násl. zákona č. 89/2012 Sb., o</w:t>
      </w:r>
      <w:r w:rsidRPr="00DD29EE">
        <w:rPr>
          <w:rFonts w:cs="Arial"/>
          <w:szCs w:val="22"/>
        </w:rPr>
        <w:t>b</w:t>
      </w:r>
      <w:r w:rsidRPr="003243C1">
        <w:rPr>
          <w:rFonts w:cs="Arial"/>
          <w:szCs w:val="22"/>
        </w:rPr>
        <w:t>čanský zákoník, ve znění pozdějších předpisů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(dále jen „Smlouva“) </w:t>
      </w:r>
    </w:p>
    <w:p w14:paraId="454FDD24" w14:textId="77777777" w:rsidR="003243C1" w:rsidRPr="003243C1" w:rsidRDefault="003243C1" w:rsidP="00065625">
      <w:pPr>
        <w:shd w:val="clear" w:color="auto" w:fill="FFFFFF"/>
        <w:spacing w:after="0" w:line="240" w:lineRule="auto"/>
        <w:jc w:val="both"/>
        <w:rPr>
          <w:rFonts w:cs="Arial"/>
          <w:szCs w:val="22"/>
        </w:rPr>
      </w:pPr>
      <w:r w:rsidRPr="003243C1">
        <w:rPr>
          <w:rFonts w:cs="Arial"/>
          <w:szCs w:val="22"/>
        </w:rPr>
        <w:t>Smluvní strany, věd</w:t>
      </w:r>
      <w:r w:rsidRPr="00DD29EE">
        <w:rPr>
          <w:rFonts w:cs="Arial"/>
          <w:szCs w:val="22"/>
        </w:rPr>
        <w:t>o</w:t>
      </w:r>
      <w:r w:rsidRPr="003243C1">
        <w:rPr>
          <w:rFonts w:cs="Arial"/>
          <w:szCs w:val="22"/>
        </w:rPr>
        <w:t>my si svých závazků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>v této Smlouvě</w:t>
      </w:r>
      <w:r w:rsidRPr="00DD29EE">
        <w:rPr>
          <w:rFonts w:cs="Arial"/>
          <w:szCs w:val="22"/>
        </w:rPr>
        <w:t xml:space="preserve"> </w:t>
      </w:r>
      <w:r w:rsidRPr="003243C1">
        <w:rPr>
          <w:rFonts w:cs="Arial"/>
          <w:szCs w:val="22"/>
        </w:rPr>
        <w:t xml:space="preserve">obsažených a s úmyslem být </w:t>
      </w:r>
    </w:p>
    <w:p w14:paraId="23E37E67" w14:textId="77777777" w:rsidR="009F4B46" w:rsidRDefault="003243C1" w:rsidP="009F4B46">
      <w:pPr>
        <w:shd w:val="clear" w:color="auto" w:fill="FFFFFF"/>
        <w:spacing w:after="0" w:line="240" w:lineRule="auto"/>
        <w:rPr>
          <w:rFonts w:cs="Arial"/>
          <w:szCs w:val="22"/>
        </w:rPr>
      </w:pPr>
      <w:r w:rsidRPr="003243C1">
        <w:rPr>
          <w:rFonts w:cs="Arial"/>
          <w:szCs w:val="22"/>
        </w:rPr>
        <w:t xml:space="preserve">touto Smlouvou vázány, dohodly se na následujícím znění Smlouvy: </w:t>
      </w:r>
    </w:p>
    <w:p w14:paraId="69750477" w14:textId="77777777" w:rsidR="00AF17D7" w:rsidRDefault="0091448F" w:rsidP="009F4B46">
      <w:pPr>
        <w:shd w:val="clear" w:color="auto" w:fill="FFFFFF"/>
        <w:spacing w:after="0" w:line="240" w:lineRule="auto"/>
        <w:ind w:left="3545" w:firstLine="709"/>
        <w:rPr>
          <w:rStyle w:val="Siln"/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I.</w:t>
      </w:r>
    </w:p>
    <w:p w14:paraId="49393B45" w14:textId="35337C9A" w:rsidR="0091448F" w:rsidRPr="00D70C0E" w:rsidRDefault="0091448F" w:rsidP="0091448F">
      <w:pPr>
        <w:spacing w:after="0" w:line="240" w:lineRule="auto"/>
        <w:jc w:val="center"/>
        <w:rPr>
          <w:rFonts w:cs="Arial"/>
          <w:sz w:val="21"/>
          <w:szCs w:val="21"/>
          <w:u w:val="single"/>
        </w:rPr>
      </w:pPr>
      <w:r>
        <w:rPr>
          <w:rFonts w:cs="Arial"/>
          <w:sz w:val="21"/>
          <w:szCs w:val="21"/>
        </w:rPr>
        <w:br/>
      </w:r>
      <w:r w:rsidRPr="00D70C0E">
        <w:rPr>
          <w:rStyle w:val="Siln"/>
          <w:rFonts w:cs="Arial"/>
          <w:sz w:val="21"/>
          <w:szCs w:val="21"/>
          <w:u w:val="single"/>
        </w:rPr>
        <w:t xml:space="preserve">Předmět </w:t>
      </w:r>
      <w:r w:rsidR="00D27647" w:rsidRPr="00D70C0E">
        <w:rPr>
          <w:rStyle w:val="Siln"/>
          <w:rFonts w:cs="Arial"/>
          <w:sz w:val="21"/>
          <w:szCs w:val="21"/>
          <w:u w:val="single"/>
        </w:rPr>
        <w:t xml:space="preserve">a účel </w:t>
      </w:r>
      <w:r w:rsidRPr="00D70C0E">
        <w:rPr>
          <w:rStyle w:val="Siln"/>
          <w:rFonts w:cs="Arial"/>
          <w:sz w:val="21"/>
          <w:szCs w:val="21"/>
          <w:u w:val="single"/>
        </w:rPr>
        <w:t>Smlouvy</w:t>
      </w:r>
      <w:r w:rsidRPr="00D70C0E">
        <w:rPr>
          <w:rFonts w:cs="Arial"/>
          <w:sz w:val="21"/>
          <w:szCs w:val="21"/>
          <w:u w:val="single"/>
        </w:rPr>
        <w:br/>
      </w:r>
    </w:p>
    <w:p w14:paraId="33A3B171" w14:textId="39C29A54" w:rsidR="00D024EF" w:rsidRDefault="003D636B" w:rsidP="0006562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1.1 </w:t>
      </w:r>
      <w:r>
        <w:rPr>
          <w:sz w:val="22"/>
          <w:szCs w:val="22"/>
        </w:rPr>
        <w:tab/>
      </w:r>
      <w:r w:rsidR="0091448F" w:rsidRPr="00D024EF">
        <w:rPr>
          <w:sz w:val="22"/>
          <w:szCs w:val="22"/>
        </w:rPr>
        <w:t xml:space="preserve">Zhotovitel se touto smlouvou zavazuje provést na svůj náklad a nebezpečí pro objednatele </w:t>
      </w:r>
      <w:r>
        <w:rPr>
          <w:sz w:val="22"/>
          <w:szCs w:val="22"/>
        </w:rPr>
        <w:t xml:space="preserve">   </w:t>
      </w:r>
      <w:r w:rsidR="0091448F" w:rsidRPr="00D024EF">
        <w:rPr>
          <w:sz w:val="22"/>
          <w:szCs w:val="22"/>
        </w:rPr>
        <w:t xml:space="preserve">za podmínek níže uvedených dílo: </w:t>
      </w:r>
      <w:r w:rsidR="00065625" w:rsidRPr="00065625">
        <w:rPr>
          <w:b/>
          <w:bCs/>
          <w:sz w:val="22"/>
          <w:szCs w:val="22"/>
        </w:rPr>
        <w:t xml:space="preserve">Opravy kanceláří v 1.NP, Milady Horákové 373/10, </w:t>
      </w:r>
      <w:proofErr w:type="gramStart"/>
      <w:r w:rsidR="00065625" w:rsidRPr="00065625">
        <w:rPr>
          <w:b/>
          <w:bCs/>
          <w:sz w:val="22"/>
          <w:szCs w:val="22"/>
        </w:rPr>
        <w:t>Svitavy</w:t>
      </w:r>
      <w:r w:rsidR="00065625" w:rsidRPr="00065625">
        <w:rPr>
          <w:sz w:val="22"/>
          <w:szCs w:val="22"/>
        </w:rPr>
        <w:t xml:space="preserve"> </w:t>
      </w:r>
      <w:r w:rsidR="00D024EF" w:rsidRPr="00D024EF">
        <w:rPr>
          <w:sz w:val="22"/>
          <w:szCs w:val="22"/>
        </w:rPr>
        <w:t>- dále</w:t>
      </w:r>
      <w:proofErr w:type="gramEnd"/>
      <w:r w:rsidR="00D024EF" w:rsidRPr="00D024EF">
        <w:rPr>
          <w:sz w:val="22"/>
          <w:szCs w:val="22"/>
        </w:rPr>
        <w:t xml:space="preserve"> jen „</w:t>
      </w:r>
      <w:r w:rsidR="003C21C6">
        <w:rPr>
          <w:sz w:val="22"/>
          <w:szCs w:val="22"/>
        </w:rPr>
        <w:t>d</w:t>
      </w:r>
      <w:r w:rsidR="00D024EF" w:rsidRPr="00D024EF">
        <w:rPr>
          <w:sz w:val="22"/>
          <w:szCs w:val="22"/>
        </w:rPr>
        <w:t xml:space="preserve">ílo“. </w:t>
      </w:r>
      <w:r w:rsidR="00D024EF" w:rsidRPr="00D024EF">
        <w:rPr>
          <w:color w:val="auto"/>
          <w:sz w:val="22"/>
          <w:szCs w:val="22"/>
        </w:rPr>
        <w:t xml:space="preserve">Místem provádění </w:t>
      </w:r>
      <w:r w:rsidR="003C21C6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(stavebních prací) je </w:t>
      </w:r>
      <w:r w:rsidR="00065625">
        <w:rPr>
          <w:color w:val="auto"/>
          <w:sz w:val="22"/>
          <w:szCs w:val="22"/>
        </w:rPr>
        <w:t>Státní pozemkový úřad, Krajský pozemkový úřad pro Pardubický kraj, Pobočka Svitavy, Milady Horákové 373/10, 568 02</w:t>
      </w:r>
      <w:r w:rsidR="00D024EF" w:rsidRPr="00D024EF">
        <w:rPr>
          <w:color w:val="auto"/>
          <w:sz w:val="22"/>
          <w:szCs w:val="22"/>
        </w:rPr>
        <w:t>.</w:t>
      </w:r>
    </w:p>
    <w:p w14:paraId="2D9C8E29" w14:textId="6BC12448" w:rsidR="00065625" w:rsidRDefault="00CB7B74" w:rsidP="00065625">
      <w:pPr>
        <w:pStyle w:val="Default"/>
        <w:ind w:left="708"/>
        <w:jc w:val="both"/>
        <w:rPr>
          <w:color w:val="auto"/>
          <w:sz w:val="22"/>
          <w:szCs w:val="22"/>
        </w:rPr>
      </w:pPr>
      <w:r w:rsidRPr="00CB7B74">
        <w:rPr>
          <w:color w:val="auto"/>
          <w:sz w:val="22"/>
          <w:szCs w:val="22"/>
        </w:rPr>
        <w:t xml:space="preserve">Předmětem zakázky je provedení oprav v kancelářích A/002, A/014, A/015, A/018 a A/019 v 1. nadzemním podlaží administrativní budovy Státního pozemkového úřadu ve Svitavách, Milady Horákové 373/10. Součástí prací bude odstranění stávajících podlahových krytin, úprava podkladu a pokládka nových podlahových krytin. Dále bude provedena oprava omítek spodních částí stěn v rozsahu dle soupisu prací a provedení výmalby kanceláří. V kanceláři A/014 bude provedena výměna vnitřního okenního parapetu a demontáž a likvidace </w:t>
      </w:r>
      <w:proofErr w:type="spellStart"/>
      <w:r w:rsidRPr="00CB7B74">
        <w:rPr>
          <w:color w:val="auto"/>
          <w:sz w:val="22"/>
          <w:szCs w:val="22"/>
        </w:rPr>
        <w:t>pedikérní</w:t>
      </w:r>
      <w:proofErr w:type="spellEnd"/>
      <w:r w:rsidRPr="00CB7B74">
        <w:rPr>
          <w:color w:val="auto"/>
          <w:sz w:val="22"/>
          <w:szCs w:val="22"/>
        </w:rPr>
        <w:t xml:space="preserve"> vaničky. Požadovaná demontáž a zpětná montáž otopných těles bude provedena bez vypuštění vody topné soustavy.</w:t>
      </w:r>
    </w:p>
    <w:p w14:paraId="32604B53" w14:textId="77777777" w:rsidR="00E73C9A" w:rsidRPr="00D024EF" w:rsidRDefault="00E73C9A" w:rsidP="00065625">
      <w:pPr>
        <w:pStyle w:val="Default"/>
        <w:ind w:left="708"/>
        <w:jc w:val="both"/>
        <w:rPr>
          <w:color w:val="auto"/>
          <w:sz w:val="22"/>
          <w:szCs w:val="22"/>
        </w:rPr>
      </w:pPr>
    </w:p>
    <w:p w14:paraId="07EEACDE" w14:textId="77777777" w:rsidR="00CB7B74" w:rsidRDefault="003D636B" w:rsidP="00CB7B74">
      <w:pPr>
        <w:ind w:left="708" w:hanging="708"/>
        <w:jc w:val="both"/>
        <w:rPr>
          <w:rFonts w:cs="Arial"/>
          <w:szCs w:val="22"/>
        </w:rPr>
      </w:pPr>
      <w:r>
        <w:rPr>
          <w:rFonts w:cs="Arial"/>
          <w:szCs w:val="22"/>
        </w:rPr>
        <w:t>1.2</w:t>
      </w:r>
      <w:r>
        <w:rPr>
          <w:rFonts w:cs="Arial"/>
          <w:szCs w:val="22"/>
        </w:rPr>
        <w:tab/>
      </w:r>
      <w:r w:rsidR="00D024EF" w:rsidRPr="00D024EF">
        <w:rPr>
          <w:rFonts w:cs="Arial"/>
          <w:szCs w:val="22"/>
        </w:rPr>
        <w:t>O</w:t>
      </w:r>
      <w:r w:rsidR="0091448F" w:rsidRPr="00D024EF">
        <w:rPr>
          <w:rFonts w:cs="Arial"/>
          <w:szCs w:val="22"/>
        </w:rPr>
        <w:t xml:space="preserve">bjednatel se zavazuje </w:t>
      </w:r>
      <w:r w:rsidR="003C21C6">
        <w:rPr>
          <w:rFonts w:cs="Arial"/>
          <w:szCs w:val="22"/>
        </w:rPr>
        <w:t>d</w:t>
      </w:r>
      <w:r w:rsidR="0091448F" w:rsidRPr="00D024EF">
        <w:rPr>
          <w:rFonts w:cs="Arial"/>
          <w:szCs w:val="22"/>
        </w:rPr>
        <w:t xml:space="preserve">ílo převzít a zaplatit za něj </w:t>
      </w:r>
      <w:r w:rsidR="006A507D">
        <w:rPr>
          <w:rFonts w:cs="Arial"/>
          <w:szCs w:val="22"/>
        </w:rPr>
        <w:t>z</w:t>
      </w:r>
      <w:r w:rsidR="0091448F" w:rsidRPr="00D024EF">
        <w:rPr>
          <w:rFonts w:cs="Arial"/>
          <w:szCs w:val="22"/>
        </w:rPr>
        <w:t>hotovitel</w:t>
      </w:r>
      <w:r w:rsidR="00052B68">
        <w:rPr>
          <w:rFonts w:cs="Arial"/>
          <w:szCs w:val="22"/>
        </w:rPr>
        <w:t xml:space="preserve">i cenu, která je sjednána v čl. </w:t>
      </w:r>
      <w:r w:rsidR="0091448F" w:rsidRPr="00D024EF">
        <w:rPr>
          <w:rFonts w:cs="Arial"/>
          <w:szCs w:val="22"/>
        </w:rPr>
        <w:t>I</w:t>
      </w:r>
      <w:r w:rsidR="00D024EF" w:rsidRPr="00D024EF">
        <w:rPr>
          <w:rFonts w:cs="Arial"/>
          <w:szCs w:val="22"/>
        </w:rPr>
        <w:t>V.</w:t>
      </w:r>
      <w:r w:rsidR="00052B68">
        <w:rPr>
          <w:rFonts w:cs="Arial"/>
          <w:szCs w:val="22"/>
        </w:rPr>
        <w:t xml:space="preserve"> této </w:t>
      </w:r>
      <w:r w:rsidR="0091448F" w:rsidRPr="00D024EF">
        <w:rPr>
          <w:rFonts w:cs="Arial"/>
          <w:szCs w:val="22"/>
        </w:rPr>
        <w:t>Smlouvy.</w:t>
      </w:r>
    </w:p>
    <w:p w14:paraId="29DAFAB1" w14:textId="6A6A6B21" w:rsidR="00742B99" w:rsidRPr="00241D9B" w:rsidRDefault="0091448F" w:rsidP="00CB7B74">
      <w:pPr>
        <w:ind w:left="708" w:hanging="708"/>
        <w:jc w:val="both"/>
        <w:rPr>
          <w:rFonts w:cs="Arial"/>
          <w:szCs w:val="22"/>
        </w:rPr>
      </w:pPr>
      <w:r w:rsidRPr="00241D9B">
        <w:rPr>
          <w:rFonts w:cs="Arial"/>
          <w:szCs w:val="22"/>
        </w:rPr>
        <w:t xml:space="preserve">  </w:t>
      </w:r>
    </w:p>
    <w:p w14:paraId="50D02C72" w14:textId="77777777" w:rsidR="00D024EF" w:rsidRDefault="00742B99" w:rsidP="00CD543F">
      <w:pPr>
        <w:pStyle w:val="Default"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</w:t>
      </w:r>
      <w:r w:rsidR="00D024EF" w:rsidRPr="00D024EF">
        <w:rPr>
          <w:b/>
          <w:bCs/>
          <w:color w:val="auto"/>
          <w:sz w:val="22"/>
          <w:szCs w:val="22"/>
        </w:rPr>
        <w:t>I.</w:t>
      </w:r>
    </w:p>
    <w:p w14:paraId="5D45EA94" w14:textId="77777777" w:rsidR="00CF6EB6" w:rsidRPr="00D024EF" w:rsidRDefault="00CF6EB6" w:rsidP="00CD543F">
      <w:pPr>
        <w:pStyle w:val="Default"/>
        <w:jc w:val="center"/>
        <w:rPr>
          <w:color w:val="auto"/>
          <w:sz w:val="22"/>
          <w:szCs w:val="22"/>
        </w:rPr>
      </w:pPr>
    </w:p>
    <w:p w14:paraId="5E450F73" w14:textId="77777777" w:rsidR="00D024EF" w:rsidRPr="00D70C0E" w:rsidRDefault="00D024EF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D70C0E">
        <w:rPr>
          <w:b/>
          <w:bCs/>
          <w:color w:val="auto"/>
          <w:sz w:val="22"/>
          <w:szCs w:val="22"/>
          <w:u w:val="single"/>
        </w:rPr>
        <w:t>Doba plnění</w:t>
      </w:r>
    </w:p>
    <w:p w14:paraId="1A6E86E5" w14:textId="77777777" w:rsidR="00CD543F" w:rsidRPr="00D024EF" w:rsidRDefault="00CD543F" w:rsidP="00CD543F">
      <w:pPr>
        <w:pStyle w:val="Default"/>
        <w:jc w:val="center"/>
        <w:rPr>
          <w:color w:val="auto"/>
          <w:sz w:val="22"/>
          <w:szCs w:val="22"/>
        </w:rPr>
      </w:pPr>
    </w:p>
    <w:p w14:paraId="1D39CA0C" w14:textId="34F635B5" w:rsidR="00D024EF" w:rsidRPr="00D024EF" w:rsidRDefault="003D636B" w:rsidP="009F4B46">
      <w:pPr>
        <w:pStyle w:val="Default"/>
        <w:ind w:left="708" w:hanging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2.1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zahájit provádění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íla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065625" w:rsidRPr="00065625">
        <w:rPr>
          <w:b/>
          <w:bCs/>
          <w:color w:val="auto"/>
          <w:sz w:val="22"/>
          <w:szCs w:val="22"/>
          <w:highlight w:val="green"/>
        </w:rPr>
        <w:t>7</w:t>
      </w:r>
      <w:r w:rsidR="00D024EF" w:rsidRPr="00D024EF">
        <w:rPr>
          <w:b/>
          <w:bCs/>
          <w:color w:val="auto"/>
          <w:sz w:val="22"/>
          <w:szCs w:val="22"/>
        </w:rPr>
        <w:t xml:space="preserve"> kalendářních dní </w:t>
      </w:r>
      <w:r w:rsidR="00D024EF" w:rsidRPr="00D024EF">
        <w:rPr>
          <w:color w:val="auto"/>
          <w:sz w:val="22"/>
          <w:szCs w:val="22"/>
        </w:rPr>
        <w:t>ode dne účinnosti této Smlouvy.</w:t>
      </w:r>
    </w:p>
    <w:p w14:paraId="4D08F371" w14:textId="77777777" w:rsidR="00A930C9" w:rsidRDefault="00A930C9" w:rsidP="009F4B46">
      <w:pPr>
        <w:pStyle w:val="Default"/>
        <w:rPr>
          <w:color w:val="auto"/>
          <w:sz w:val="22"/>
          <w:szCs w:val="22"/>
        </w:rPr>
      </w:pPr>
    </w:p>
    <w:p w14:paraId="6B702205" w14:textId="7A23E2AA" w:rsidR="00D024EF" w:rsidRPr="00D024EF" w:rsidRDefault="003D636B" w:rsidP="0006562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2.2</w:t>
      </w:r>
      <w:r>
        <w:rPr>
          <w:color w:val="auto"/>
          <w:sz w:val="22"/>
          <w:szCs w:val="22"/>
        </w:rPr>
        <w:tab/>
      </w:r>
      <w:r w:rsidR="00D024EF" w:rsidRPr="00D024EF">
        <w:rPr>
          <w:color w:val="auto"/>
          <w:sz w:val="22"/>
          <w:szCs w:val="22"/>
        </w:rPr>
        <w:t xml:space="preserve">Zhotovitel je povinen provést </w:t>
      </w:r>
      <w:r w:rsidR="006A507D">
        <w:rPr>
          <w:color w:val="auto"/>
          <w:sz w:val="22"/>
          <w:szCs w:val="22"/>
        </w:rPr>
        <w:t>d</w:t>
      </w:r>
      <w:r w:rsidR="00D024EF" w:rsidRPr="00D024EF">
        <w:rPr>
          <w:color w:val="auto"/>
          <w:sz w:val="22"/>
          <w:szCs w:val="22"/>
        </w:rPr>
        <w:t xml:space="preserve">ílo (tj. dokončit a předat)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 xml:space="preserve">bjednateli </w:t>
      </w:r>
      <w:r w:rsidR="00D448DF" w:rsidRPr="00D448DF">
        <w:rPr>
          <w:b/>
          <w:color w:val="auto"/>
          <w:sz w:val="22"/>
          <w:szCs w:val="22"/>
        </w:rPr>
        <w:t>nejpozději</w:t>
      </w:r>
      <w:r w:rsidR="00D448DF">
        <w:rPr>
          <w:color w:val="auto"/>
          <w:sz w:val="22"/>
          <w:szCs w:val="22"/>
        </w:rPr>
        <w:t xml:space="preserve"> </w:t>
      </w:r>
      <w:r w:rsidR="00D024EF" w:rsidRPr="00D024EF">
        <w:rPr>
          <w:b/>
          <w:bCs/>
          <w:color w:val="auto"/>
          <w:sz w:val="22"/>
          <w:szCs w:val="22"/>
        </w:rPr>
        <w:t xml:space="preserve">do </w:t>
      </w:r>
      <w:r w:rsidR="00333BDD">
        <w:rPr>
          <w:b/>
          <w:bCs/>
          <w:color w:val="auto"/>
          <w:sz w:val="22"/>
          <w:szCs w:val="22"/>
        </w:rPr>
        <w:t>30. 11. 2025</w:t>
      </w:r>
      <w:r w:rsidR="00D024EF" w:rsidRPr="00D024EF">
        <w:rPr>
          <w:b/>
          <w:bCs/>
          <w:color w:val="auto"/>
          <w:sz w:val="22"/>
          <w:szCs w:val="22"/>
        </w:rPr>
        <w:t xml:space="preserve"> </w:t>
      </w:r>
      <w:r w:rsidR="00D024EF" w:rsidRPr="00D024EF">
        <w:rPr>
          <w:color w:val="auto"/>
          <w:sz w:val="22"/>
          <w:szCs w:val="22"/>
        </w:rPr>
        <w:t xml:space="preserve">O předání (resp. převzetí) díla bude sepsán předávací protokol podepsaný oběma Smluvními stranami, přičemž </w:t>
      </w:r>
      <w:r w:rsidR="006A507D">
        <w:rPr>
          <w:color w:val="auto"/>
          <w:sz w:val="22"/>
          <w:szCs w:val="22"/>
        </w:rPr>
        <w:t>o</w:t>
      </w:r>
      <w:r w:rsidR="00D024EF" w:rsidRPr="00D024EF">
        <w:rPr>
          <w:color w:val="auto"/>
          <w:sz w:val="22"/>
          <w:szCs w:val="22"/>
        </w:rPr>
        <w:t>bjednatel není povinen převzít dílo, které vykazuje vady.</w:t>
      </w:r>
    </w:p>
    <w:p w14:paraId="47D61034" w14:textId="77777777" w:rsidR="009C7D97" w:rsidRDefault="009C7D97" w:rsidP="00CD543F">
      <w:pPr>
        <w:jc w:val="center"/>
        <w:rPr>
          <w:rFonts w:cs="Arial"/>
          <w:szCs w:val="22"/>
        </w:rPr>
      </w:pPr>
    </w:p>
    <w:p w14:paraId="7A38746D" w14:textId="77777777" w:rsidR="00512BBF" w:rsidRDefault="00742B99" w:rsidP="00CD543F">
      <w:pPr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II</w:t>
      </w:r>
      <w:r w:rsidR="00D024EF" w:rsidRPr="00D024EF">
        <w:rPr>
          <w:rFonts w:cs="Arial"/>
          <w:b/>
          <w:bCs/>
          <w:szCs w:val="22"/>
        </w:rPr>
        <w:t>I.</w:t>
      </w:r>
    </w:p>
    <w:p w14:paraId="62D77C1F" w14:textId="77777777" w:rsidR="00147078" w:rsidRPr="00D70C0E" w:rsidRDefault="00147078" w:rsidP="00CD543F">
      <w:pPr>
        <w:jc w:val="center"/>
        <w:rPr>
          <w:rFonts w:cs="Arial"/>
          <w:szCs w:val="22"/>
          <w:u w:val="single"/>
        </w:rPr>
      </w:pPr>
      <w:r w:rsidRPr="00D70C0E">
        <w:rPr>
          <w:rStyle w:val="Siln"/>
          <w:rFonts w:cs="Arial"/>
          <w:szCs w:val="22"/>
          <w:u w:val="single"/>
        </w:rPr>
        <w:t xml:space="preserve">Předání a převzetí </w:t>
      </w:r>
      <w:r w:rsidR="00A930C9" w:rsidRPr="00D70C0E">
        <w:rPr>
          <w:rStyle w:val="Siln"/>
          <w:rFonts w:cs="Arial"/>
          <w:szCs w:val="22"/>
          <w:u w:val="single"/>
        </w:rPr>
        <w:t>d</w:t>
      </w:r>
      <w:r w:rsidRPr="00D70C0E">
        <w:rPr>
          <w:rStyle w:val="Siln"/>
          <w:rFonts w:cs="Arial"/>
          <w:szCs w:val="22"/>
          <w:u w:val="single"/>
        </w:rPr>
        <w:t>íla</w:t>
      </w:r>
      <w:r w:rsidRPr="00D70C0E">
        <w:rPr>
          <w:rFonts w:cs="Arial"/>
          <w:szCs w:val="22"/>
          <w:u w:val="single"/>
        </w:rPr>
        <w:br/>
      </w:r>
    </w:p>
    <w:p w14:paraId="7FC19B48" w14:textId="43704E10" w:rsidR="001A0109" w:rsidRDefault="001A0109" w:rsidP="00CF6EB6">
      <w:pPr>
        <w:rPr>
          <w:rFonts w:cs="Arial"/>
          <w:szCs w:val="22"/>
        </w:rPr>
      </w:pPr>
      <w:r>
        <w:rPr>
          <w:rFonts w:cs="Arial"/>
          <w:szCs w:val="22"/>
        </w:rPr>
        <w:t>3.1</w:t>
      </w:r>
      <w:r>
        <w:rPr>
          <w:rFonts w:cs="Arial"/>
          <w:szCs w:val="22"/>
        </w:rPr>
        <w:tab/>
      </w:r>
      <w:r w:rsidR="00147078" w:rsidRPr="007D7DEF">
        <w:rPr>
          <w:rFonts w:cs="Arial"/>
          <w:szCs w:val="22"/>
        </w:rPr>
        <w:t xml:space="preserve">K předání a převzetí </w:t>
      </w:r>
      <w:r w:rsidR="00A930C9" w:rsidRPr="007D7DEF">
        <w:rPr>
          <w:rFonts w:cs="Arial"/>
          <w:szCs w:val="22"/>
        </w:rPr>
        <w:t>d</w:t>
      </w:r>
      <w:r w:rsidR="00147078" w:rsidRPr="007D7DEF">
        <w:rPr>
          <w:rFonts w:cs="Arial"/>
          <w:szCs w:val="22"/>
        </w:rPr>
        <w:t xml:space="preserve">íla dojde </w:t>
      </w:r>
      <w:r w:rsidR="00147078" w:rsidRPr="00065625">
        <w:rPr>
          <w:rFonts w:cs="Arial"/>
          <w:szCs w:val="22"/>
          <w:highlight w:val="green"/>
        </w:rPr>
        <w:t xml:space="preserve">do </w:t>
      </w:r>
      <w:r w:rsidR="00065625" w:rsidRPr="00065625">
        <w:rPr>
          <w:rFonts w:cs="Arial"/>
          <w:szCs w:val="22"/>
          <w:highlight w:val="green"/>
        </w:rPr>
        <w:t>5</w:t>
      </w:r>
      <w:r w:rsidR="00147078" w:rsidRPr="00065625">
        <w:rPr>
          <w:rFonts w:cs="Arial"/>
          <w:szCs w:val="22"/>
          <w:highlight w:val="green"/>
        </w:rPr>
        <w:t xml:space="preserve"> dn</w:t>
      </w:r>
      <w:r w:rsidR="00147078" w:rsidRPr="007D7DEF">
        <w:rPr>
          <w:rFonts w:cs="Arial"/>
          <w:szCs w:val="22"/>
        </w:rPr>
        <w:t>ů od jeho zhotovení</w:t>
      </w:r>
      <w:r w:rsidR="00D27647" w:rsidRPr="007D7DEF">
        <w:rPr>
          <w:rFonts w:cs="Arial"/>
          <w:szCs w:val="22"/>
        </w:rPr>
        <w:t>.</w:t>
      </w:r>
    </w:p>
    <w:p w14:paraId="416F1A2F" w14:textId="38FDCD27" w:rsidR="00147078" w:rsidRPr="007D7DEF" w:rsidRDefault="00147078" w:rsidP="00CF6EB6">
      <w:pPr>
        <w:rPr>
          <w:rFonts w:cs="Arial"/>
          <w:szCs w:val="22"/>
        </w:rPr>
      </w:pPr>
      <w:r w:rsidRPr="007D7DEF">
        <w:rPr>
          <w:rFonts w:cs="Arial"/>
          <w:szCs w:val="22"/>
        </w:rPr>
        <w:br/>
      </w:r>
      <w:r w:rsidR="001A0109">
        <w:rPr>
          <w:rFonts w:cs="Arial"/>
          <w:szCs w:val="22"/>
        </w:rPr>
        <w:t>3.2</w:t>
      </w:r>
      <w:r w:rsidR="001A0109">
        <w:rPr>
          <w:rFonts w:cs="Arial"/>
          <w:szCs w:val="22"/>
        </w:rPr>
        <w:tab/>
      </w:r>
      <w:r w:rsidR="00434636">
        <w:rPr>
          <w:rFonts w:cs="Arial"/>
          <w:szCs w:val="22"/>
        </w:rPr>
        <w:t>K p</w:t>
      </w:r>
      <w:r w:rsidRPr="007D7DEF">
        <w:rPr>
          <w:rFonts w:cs="Arial"/>
          <w:szCs w:val="22"/>
        </w:rPr>
        <w:t xml:space="preserve">ředání a převzetí </w:t>
      </w:r>
      <w:r w:rsidR="00A930C9" w:rsidRPr="007D7DEF">
        <w:rPr>
          <w:rFonts w:cs="Arial"/>
          <w:szCs w:val="22"/>
        </w:rPr>
        <w:t>d</w:t>
      </w:r>
      <w:r w:rsidRPr="007D7DEF">
        <w:rPr>
          <w:rFonts w:cs="Arial"/>
          <w:szCs w:val="22"/>
        </w:rPr>
        <w:t>íla bude Smluvními stranami vyhotoven předávací protokol.</w:t>
      </w:r>
    </w:p>
    <w:p w14:paraId="5E4C4ED2" w14:textId="77777777" w:rsidR="00CF6EB6" w:rsidRPr="007D7DEF" w:rsidRDefault="00CF6EB6" w:rsidP="00CF6EB6">
      <w:pPr>
        <w:pStyle w:val="Default"/>
        <w:rPr>
          <w:sz w:val="22"/>
          <w:szCs w:val="22"/>
        </w:rPr>
      </w:pPr>
    </w:p>
    <w:p w14:paraId="3078AEA6" w14:textId="206B9634" w:rsidR="001A0109" w:rsidRDefault="001A0109" w:rsidP="0006562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065625">
        <w:rPr>
          <w:sz w:val="22"/>
          <w:szCs w:val="22"/>
        </w:rPr>
        <w:tab/>
      </w:r>
      <w:r w:rsidR="00147078" w:rsidRPr="007D7DEF">
        <w:rPr>
          <w:sz w:val="22"/>
          <w:szCs w:val="22"/>
        </w:rPr>
        <w:t xml:space="preserve">Zhotovitel se zavazuje předat </w:t>
      </w:r>
      <w:r w:rsidR="00A930C9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ílo bez vad a nedodělků.</w:t>
      </w:r>
      <w:r w:rsidR="00147078" w:rsidRPr="007D7DEF">
        <w:rPr>
          <w:sz w:val="22"/>
          <w:szCs w:val="22"/>
        </w:rPr>
        <w:br/>
      </w:r>
      <w:r w:rsidR="00147078" w:rsidRPr="007D7DEF">
        <w:rPr>
          <w:sz w:val="22"/>
          <w:szCs w:val="22"/>
        </w:rPr>
        <w:br/>
      </w:r>
      <w:r>
        <w:rPr>
          <w:sz w:val="22"/>
          <w:szCs w:val="22"/>
        </w:rPr>
        <w:t>3.4       S</w:t>
      </w:r>
      <w:r w:rsidR="00147078" w:rsidRPr="007D7DEF">
        <w:rPr>
          <w:sz w:val="22"/>
          <w:szCs w:val="22"/>
        </w:rPr>
        <w:t xml:space="preserve">mluvní strany se dále dohodly, že budou-li v době předání na </w:t>
      </w:r>
      <w:r w:rsidR="00924781" w:rsidRPr="007D7DEF">
        <w:rPr>
          <w:sz w:val="22"/>
          <w:szCs w:val="22"/>
        </w:rPr>
        <w:t>d</w:t>
      </w:r>
      <w:r w:rsidR="00147078" w:rsidRPr="007D7DEF">
        <w:rPr>
          <w:sz w:val="22"/>
          <w:szCs w:val="22"/>
        </w:rPr>
        <w:t>íle viditelné vady či</w:t>
      </w:r>
      <w:r>
        <w:rPr>
          <w:sz w:val="22"/>
          <w:szCs w:val="22"/>
        </w:rPr>
        <w:t xml:space="preserve">     </w:t>
      </w:r>
    </w:p>
    <w:p w14:paraId="20D0E069" w14:textId="1E313E04" w:rsidR="00D024EF" w:rsidRPr="007D7DEF" w:rsidRDefault="00147078" w:rsidP="00065625">
      <w:pPr>
        <w:pStyle w:val="Default"/>
        <w:ind w:left="709"/>
        <w:jc w:val="both"/>
        <w:rPr>
          <w:color w:val="auto"/>
          <w:sz w:val="22"/>
          <w:szCs w:val="22"/>
        </w:rPr>
      </w:pPr>
      <w:r w:rsidRPr="007D7DEF">
        <w:rPr>
          <w:sz w:val="22"/>
          <w:szCs w:val="22"/>
        </w:rPr>
        <w:t xml:space="preserve">nedodělky, k předání a převzetí </w:t>
      </w:r>
      <w:r w:rsidR="00924781" w:rsidRPr="007D7DEF">
        <w:rPr>
          <w:sz w:val="22"/>
          <w:szCs w:val="22"/>
        </w:rPr>
        <w:t>d</w:t>
      </w:r>
      <w:r w:rsidRPr="007D7DEF">
        <w:rPr>
          <w:sz w:val="22"/>
          <w:szCs w:val="22"/>
        </w:rPr>
        <w:t>íla dojde až po jejich odstranění. O této skutečnosti</w:t>
      </w:r>
      <w:r w:rsidR="001A0109">
        <w:rPr>
          <w:sz w:val="22"/>
          <w:szCs w:val="22"/>
        </w:rPr>
        <w:t xml:space="preserve"> </w:t>
      </w:r>
      <w:r w:rsidRPr="007D7DEF">
        <w:rPr>
          <w:sz w:val="22"/>
          <w:szCs w:val="22"/>
        </w:rPr>
        <w:t xml:space="preserve">bude Smluvními stranami sepsán záznam. Náklady na odstranění vad nese </w:t>
      </w:r>
      <w:r w:rsidR="001A0109">
        <w:rPr>
          <w:sz w:val="22"/>
          <w:szCs w:val="22"/>
        </w:rPr>
        <w:t xml:space="preserve">  </w:t>
      </w:r>
      <w:r w:rsidR="00924781" w:rsidRPr="007D7DEF">
        <w:rPr>
          <w:sz w:val="22"/>
          <w:szCs w:val="22"/>
        </w:rPr>
        <w:t>z</w:t>
      </w:r>
      <w:r w:rsidRPr="007D7DEF">
        <w:rPr>
          <w:sz w:val="22"/>
          <w:szCs w:val="22"/>
        </w:rPr>
        <w:t>hotovitel.</w:t>
      </w:r>
    </w:p>
    <w:p w14:paraId="083DE847" w14:textId="77777777" w:rsidR="006236BD" w:rsidRPr="007D7DEF" w:rsidRDefault="006236BD" w:rsidP="00CF6EB6">
      <w:pPr>
        <w:rPr>
          <w:rFonts w:cs="Arial"/>
          <w:szCs w:val="22"/>
        </w:rPr>
      </w:pPr>
    </w:p>
    <w:p w14:paraId="4A048DE3" w14:textId="77777777" w:rsidR="00147078" w:rsidRPr="00CB46C8" w:rsidRDefault="006236BD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D543F">
        <w:rPr>
          <w:rStyle w:val="Siln"/>
          <w:rFonts w:cs="Arial"/>
          <w:sz w:val="22"/>
          <w:szCs w:val="22"/>
        </w:rPr>
        <w:lastRenderedPageBreak/>
        <w:t>IV.</w:t>
      </w:r>
      <w:r w:rsidRPr="00CD543F">
        <w:rPr>
          <w:sz w:val="22"/>
          <w:szCs w:val="22"/>
        </w:rPr>
        <w:br/>
      </w:r>
      <w:r w:rsidR="00147078" w:rsidRPr="00CB46C8">
        <w:rPr>
          <w:b/>
          <w:bCs/>
          <w:color w:val="auto"/>
          <w:sz w:val="22"/>
          <w:szCs w:val="22"/>
          <w:u w:val="single"/>
        </w:rPr>
        <w:t>Cena</w:t>
      </w:r>
      <w:r w:rsidR="007D4FC5">
        <w:rPr>
          <w:b/>
          <w:bCs/>
          <w:color w:val="auto"/>
          <w:sz w:val="22"/>
          <w:szCs w:val="22"/>
          <w:u w:val="single"/>
        </w:rPr>
        <w:t xml:space="preserve"> za dílo</w:t>
      </w:r>
    </w:p>
    <w:p w14:paraId="2BC409BE" w14:textId="77777777" w:rsidR="007D7DEF" w:rsidRPr="007D7DEF" w:rsidRDefault="007D7DEF" w:rsidP="00CD543F">
      <w:pPr>
        <w:pStyle w:val="Default"/>
        <w:jc w:val="center"/>
        <w:rPr>
          <w:color w:val="auto"/>
          <w:sz w:val="22"/>
          <w:szCs w:val="22"/>
        </w:rPr>
      </w:pPr>
    </w:p>
    <w:p w14:paraId="1AB6946B" w14:textId="65A611A7" w:rsidR="00B428B5" w:rsidRPr="00155794" w:rsidRDefault="00B428B5" w:rsidP="009F4B46">
      <w:pPr>
        <w:pStyle w:val="TSlneksmlouvy"/>
        <w:keepLines/>
        <w:numPr>
          <w:ilvl w:val="2"/>
          <w:numId w:val="21"/>
        </w:numPr>
        <w:spacing w:before="120" w:after="120" w:line="288" w:lineRule="auto"/>
        <w:jc w:val="both"/>
        <w:rPr>
          <w:rFonts w:cs="Arial"/>
          <w:sz w:val="22"/>
          <w:szCs w:val="22"/>
          <w:highlight w:val="cyan"/>
        </w:rPr>
      </w:pPr>
      <w:r w:rsidRPr="007D7DEF">
        <w:rPr>
          <w:rFonts w:cs="Arial"/>
          <w:b w:val="0"/>
          <w:sz w:val="22"/>
          <w:szCs w:val="22"/>
          <w:u w:val="none"/>
        </w:rPr>
        <w:t xml:space="preserve">Cena za provedení díla v rozsahu </w:t>
      </w:r>
      <w:r w:rsidRPr="00065625">
        <w:rPr>
          <w:rFonts w:cs="Arial"/>
          <w:b w:val="0"/>
          <w:sz w:val="22"/>
          <w:szCs w:val="22"/>
          <w:u w:val="none"/>
        </w:rPr>
        <w:t xml:space="preserve">podle </w:t>
      </w:r>
      <w:r w:rsidR="00065625" w:rsidRPr="00065625">
        <w:rPr>
          <w:rFonts w:cs="Arial"/>
          <w:b w:val="0"/>
          <w:sz w:val="22"/>
          <w:szCs w:val="22"/>
        </w:rPr>
        <w:t xml:space="preserve">čl. I. </w:t>
      </w:r>
      <w:r w:rsidRPr="00065625">
        <w:rPr>
          <w:rFonts w:cs="Arial"/>
          <w:b w:val="0"/>
          <w:sz w:val="22"/>
          <w:szCs w:val="22"/>
          <w:u w:val="none"/>
        </w:rPr>
        <w:t>smlouvy</w:t>
      </w:r>
      <w:r w:rsidRPr="007D7DEF">
        <w:rPr>
          <w:rFonts w:cs="Arial"/>
          <w:b w:val="0"/>
          <w:sz w:val="22"/>
          <w:szCs w:val="22"/>
          <w:u w:val="none"/>
        </w:rPr>
        <w:t xml:space="preserve">, se sjednává dohodou smluvních stran ve smyslu zákona o cenách č. 526/1990 Sb., v platném znění, na základě nabídky učiněné zhotovitelem na Veřejnou zakázku ze dne </w:t>
      </w:r>
      <w:r w:rsidRPr="00155794">
        <w:rPr>
          <w:rFonts w:cs="Arial"/>
          <w:b w:val="0"/>
          <w:sz w:val="22"/>
          <w:szCs w:val="22"/>
          <w:highlight w:val="cyan"/>
          <w:u w:val="none"/>
        </w:rPr>
        <w:t>……...</w:t>
      </w:r>
    </w:p>
    <w:p w14:paraId="696890E7" w14:textId="77777777" w:rsidR="00B428B5" w:rsidRPr="007D7DEF" w:rsidRDefault="009F4B46" w:rsidP="009F4B4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jc w:val="both"/>
        <w:rPr>
          <w:rFonts w:cs="Arial"/>
          <w:b w:val="0"/>
          <w:sz w:val="22"/>
          <w:szCs w:val="22"/>
        </w:rPr>
      </w:pPr>
      <w:bookmarkStart w:id="0" w:name="_Ref376425814"/>
      <w:r>
        <w:rPr>
          <w:rFonts w:cs="Arial"/>
          <w:b w:val="0"/>
          <w:sz w:val="22"/>
          <w:szCs w:val="22"/>
          <w:u w:val="none"/>
        </w:rPr>
        <w:t>4.2</w:t>
      </w:r>
      <w:r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>Celková cena za provedení díla bez DPH činí</w:t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7D7DEF">
        <w:rPr>
          <w:rFonts w:cs="Arial"/>
          <w:b w:val="0"/>
          <w:sz w:val="22"/>
          <w:szCs w:val="22"/>
          <w:u w:val="none"/>
        </w:rPr>
        <w:tab/>
      </w:r>
      <w:r w:rsidR="00B428B5" w:rsidRPr="00155794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="00B428B5" w:rsidRPr="00155794">
        <w:rPr>
          <w:rFonts w:cs="Arial"/>
          <w:bCs/>
          <w:sz w:val="22"/>
          <w:szCs w:val="22"/>
          <w:highlight w:val="cyan"/>
        </w:rPr>
        <w:t>]</w:t>
      </w:r>
      <w:r w:rsidR="00B428B5"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="00B428B5" w:rsidRPr="007D7DEF">
        <w:rPr>
          <w:rFonts w:cs="Arial"/>
          <w:b w:val="0"/>
          <w:sz w:val="22"/>
          <w:szCs w:val="22"/>
          <w:u w:val="none"/>
        </w:rPr>
        <w:t xml:space="preserve"> Kč.</w:t>
      </w:r>
      <w:bookmarkEnd w:id="0"/>
    </w:p>
    <w:p w14:paraId="6B8BEB6C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DPH</w:t>
      </w:r>
      <w:r w:rsidRPr="007D7DEF">
        <w:rPr>
          <w:rFonts w:cs="Arial"/>
          <w:b w:val="0"/>
          <w:sz w:val="22"/>
          <w:szCs w:val="22"/>
          <w:u w:val="none"/>
        </w:rPr>
        <w:tab/>
        <w:t>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="00977813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155794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Pr="00155794">
        <w:rPr>
          <w:rFonts w:cs="Arial"/>
          <w:bCs/>
          <w:sz w:val="22"/>
          <w:szCs w:val="22"/>
          <w:highlight w:val="cyan"/>
        </w:rPr>
        <w:t>]</w:t>
      </w:r>
      <w:r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Kč.</w:t>
      </w:r>
    </w:p>
    <w:p w14:paraId="71D37196" w14:textId="77777777" w:rsidR="00B428B5" w:rsidRPr="007D7DEF" w:rsidRDefault="00B428B5" w:rsidP="00CF6EB6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sz w:val="22"/>
          <w:szCs w:val="22"/>
        </w:rPr>
      </w:pPr>
      <w:r w:rsidRPr="007D7DEF">
        <w:rPr>
          <w:rFonts w:cs="Arial"/>
          <w:b w:val="0"/>
          <w:sz w:val="22"/>
          <w:szCs w:val="22"/>
          <w:u w:val="none"/>
        </w:rPr>
        <w:t>Celková cena za provedení díla vč. DPH činí</w:t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7D7DEF">
        <w:rPr>
          <w:rFonts w:cs="Arial"/>
          <w:b w:val="0"/>
          <w:sz w:val="22"/>
          <w:szCs w:val="22"/>
          <w:u w:val="none"/>
        </w:rPr>
        <w:tab/>
      </w:r>
      <w:r w:rsidRPr="00387476">
        <w:rPr>
          <w:rFonts w:cs="Arial"/>
          <w:bCs/>
          <w:sz w:val="22"/>
          <w:szCs w:val="22"/>
          <w:highlight w:val="cyan"/>
        </w:rPr>
        <w:t>[DOPLNIT</w:t>
      </w:r>
      <w:proofErr w:type="gramStart"/>
      <w:r w:rsidRPr="00387476">
        <w:rPr>
          <w:rFonts w:cs="Arial"/>
          <w:bCs/>
          <w:sz w:val="22"/>
          <w:szCs w:val="22"/>
          <w:highlight w:val="cyan"/>
        </w:rPr>
        <w:t>]</w:t>
      </w:r>
      <w:r w:rsidRPr="007D7DEF">
        <w:rPr>
          <w:rFonts w:cs="Arial"/>
          <w:b w:val="0"/>
          <w:sz w:val="22"/>
          <w:szCs w:val="22"/>
          <w:u w:val="none"/>
        </w:rPr>
        <w:t>,-</w:t>
      </w:r>
      <w:proofErr w:type="gramEnd"/>
      <w:r w:rsidRPr="007D7DEF">
        <w:rPr>
          <w:rFonts w:cs="Arial"/>
          <w:b w:val="0"/>
          <w:sz w:val="22"/>
          <w:szCs w:val="22"/>
          <w:u w:val="none"/>
        </w:rPr>
        <w:t xml:space="preserve">  Kč.</w:t>
      </w:r>
    </w:p>
    <w:p w14:paraId="57B9824C" w14:textId="77777777" w:rsidR="009F4B46" w:rsidRPr="009F4B46" w:rsidRDefault="00B428B5" w:rsidP="00B03619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Výše uvedená celková cena je cenou nejvýše přípustnou, je platná po celou dobu provádění díla a obsahuje veškeré náklady na provedení díla. </w:t>
      </w:r>
    </w:p>
    <w:p w14:paraId="02C892BA" w14:textId="77777777" w:rsidR="00B428B5" w:rsidRPr="00B428B5" w:rsidRDefault="00626AFE" w:rsidP="00F14B0D">
      <w:pPr>
        <w:pStyle w:val="TSlneksmlouvy"/>
        <w:keepNext w:val="0"/>
        <w:numPr>
          <w:ilvl w:val="2"/>
          <w:numId w:val="20"/>
        </w:numPr>
        <w:spacing w:before="120" w:after="120" w:line="288" w:lineRule="auto"/>
        <w:jc w:val="both"/>
      </w:pPr>
      <w:r w:rsidRPr="00D87046">
        <w:rPr>
          <w:rFonts w:cs="Arial"/>
          <w:b w:val="0"/>
          <w:sz w:val="22"/>
          <w:szCs w:val="22"/>
          <w:u w:val="none"/>
        </w:rPr>
        <w:t xml:space="preserve">Změna celkové ceny za dílo dle odstavce </w:t>
      </w:r>
      <w:proofErr w:type="gramStart"/>
      <w:r w:rsidRPr="004C4280">
        <w:rPr>
          <w:rFonts w:cs="Arial"/>
          <w:b w:val="0"/>
          <w:sz w:val="22"/>
          <w:szCs w:val="22"/>
          <w:u w:val="none"/>
        </w:rPr>
        <w:t>4.2</w:t>
      </w:r>
      <w:r w:rsidRPr="00D87046">
        <w:rPr>
          <w:rFonts w:cs="Arial"/>
          <w:sz w:val="22"/>
          <w:szCs w:val="22"/>
          <w:u w:val="none"/>
        </w:rPr>
        <w:t xml:space="preserve"> </w:t>
      </w:r>
      <w:r w:rsidRPr="00D87046">
        <w:rPr>
          <w:rFonts w:cs="Arial"/>
          <w:b w:val="0"/>
          <w:sz w:val="22"/>
          <w:szCs w:val="22"/>
          <w:u w:val="none"/>
        </w:rPr>
        <w:t xml:space="preserve"> je</w:t>
      </w:r>
      <w:proofErr w:type="gramEnd"/>
      <w:r w:rsidRPr="00D87046">
        <w:rPr>
          <w:rFonts w:cs="Arial"/>
          <w:b w:val="0"/>
          <w:sz w:val="22"/>
          <w:szCs w:val="22"/>
          <w:u w:val="none"/>
        </w:rPr>
        <w:t xml:space="preserve"> </w:t>
      </w:r>
      <w:r w:rsidR="00B428B5" w:rsidRPr="00D87046">
        <w:rPr>
          <w:rFonts w:cs="Arial"/>
          <w:b w:val="0"/>
          <w:sz w:val="22"/>
          <w:szCs w:val="22"/>
          <w:u w:val="none"/>
        </w:rPr>
        <w:t xml:space="preserve"> možná pouze v případě, že v průběhu provádění díla dojde ke změnám sazeb DPH. V takovém případě bude celková nabídková cena upravena podle výše sazeb DPH platných v době vzniku zdanitelného plnění.</w:t>
      </w:r>
    </w:p>
    <w:p w14:paraId="63B1995F" w14:textId="77777777" w:rsidR="00CD543F" w:rsidRDefault="00CD543F" w:rsidP="00AF17D7">
      <w:pPr>
        <w:pStyle w:val="Default"/>
        <w:jc w:val="both"/>
        <w:rPr>
          <w:szCs w:val="22"/>
        </w:rPr>
      </w:pPr>
    </w:p>
    <w:p w14:paraId="2F55CD5F" w14:textId="77777777" w:rsidR="00CF6EB6" w:rsidRPr="00CD543F" w:rsidRDefault="00912059" w:rsidP="00CD543F">
      <w:pPr>
        <w:pStyle w:val="Default"/>
        <w:jc w:val="center"/>
        <w:rPr>
          <w:color w:val="auto"/>
          <w:sz w:val="22"/>
          <w:szCs w:val="22"/>
        </w:rPr>
      </w:pPr>
      <w:r w:rsidRPr="00CD543F">
        <w:rPr>
          <w:b/>
          <w:bCs/>
          <w:color w:val="auto"/>
          <w:sz w:val="22"/>
          <w:szCs w:val="22"/>
        </w:rPr>
        <w:t>V.</w:t>
      </w:r>
    </w:p>
    <w:p w14:paraId="09B489A9" w14:textId="77777777" w:rsidR="00912059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6E11CB32" w14:textId="77777777" w:rsidR="0082110E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3BAD1CD9" w14:textId="77777777" w:rsidR="0082110E" w:rsidRPr="00CB46C8" w:rsidRDefault="0082110E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</w:p>
    <w:p w14:paraId="7B388905" w14:textId="6F75BF71" w:rsidR="00912059" w:rsidRPr="00CD543F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5.1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Objednatel se zavazuje uhradit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jednorázovým bankovním převodem na účet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 uvedený na faktuře, a to na základě daňového </w:t>
      </w:r>
      <w:proofErr w:type="gramStart"/>
      <w:r w:rsidR="00912059" w:rsidRPr="00CD543F">
        <w:rPr>
          <w:color w:val="auto"/>
          <w:sz w:val="22"/>
          <w:szCs w:val="22"/>
        </w:rPr>
        <w:t>dokladu - faktury</w:t>
      </w:r>
      <w:proofErr w:type="gramEnd"/>
      <w:r w:rsidR="00912059" w:rsidRPr="00CD543F">
        <w:rPr>
          <w:color w:val="auto"/>
          <w:sz w:val="22"/>
          <w:szCs w:val="22"/>
        </w:rPr>
        <w:t xml:space="preserve"> vystavené </w:t>
      </w:r>
      <w:r w:rsidR="00E25039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se lhůtou splatnosti </w:t>
      </w:r>
      <w:r w:rsidR="004E501E" w:rsidRPr="004E501E">
        <w:rPr>
          <w:color w:val="auto"/>
          <w:sz w:val="22"/>
          <w:szCs w:val="22"/>
          <w:highlight w:val="green"/>
        </w:rPr>
        <w:t>30</w:t>
      </w:r>
      <w:r w:rsidR="00912059" w:rsidRPr="00CD543F">
        <w:rPr>
          <w:color w:val="auto"/>
          <w:sz w:val="22"/>
          <w:szCs w:val="22"/>
        </w:rPr>
        <w:t xml:space="preserve"> dnů ode dne doručení faktury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bjednateli. Fakturu lze předložit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bjednateli nejdříve po protokolárním převzetí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</w:t>
      </w:r>
      <w:r w:rsidR="00E2503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bjednatelem bez vad, resp. po odstranění všech vad provedeného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42ED7D0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2BE15054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5.2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Fakturovaná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ena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 musí odpovídat </w:t>
      </w:r>
      <w:r w:rsidR="00AA1251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eně </w:t>
      </w:r>
      <w:r w:rsidR="00AA1251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 uvedené v čl. IV. této Smlouvy,</w:t>
      </w:r>
    </w:p>
    <w:p w14:paraId="7DD36C7F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32F63701" w14:textId="77777777" w:rsidR="00912059" w:rsidRDefault="00D70C0E" w:rsidP="00977813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5.3</w:t>
      </w:r>
      <w:r>
        <w:rPr>
          <w:color w:val="auto"/>
          <w:sz w:val="22"/>
          <w:szCs w:val="22"/>
        </w:rPr>
        <w:tab/>
      </w:r>
      <w:r w:rsidR="00912059" w:rsidRPr="00CD543F">
        <w:rPr>
          <w:color w:val="auto"/>
          <w:sz w:val="22"/>
          <w:szCs w:val="22"/>
        </w:rPr>
        <w:t xml:space="preserve">Faktura musí obsahovat veškeré náležitosti stanovené právním řádem, zejména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29 zákona č. 235/2004 Sb. a </w:t>
      </w:r>
      <w:proofErr w:type="spellStart"/>
      <w:r w:rsidR="00912059" w:rsidRPr="00CD543F">
        <w:rPr>
          <w:color w:val="auto"/>
          <w:sz w:val="22"/>
          <w:szCs w:val="22"/>
        </w:rPr>
        <w:t>ust</w:t>
      </w:r>
      <w:proofErr w:type="spellEnd"/>
      <w:r w:rsidR="00912059" w:rsidRPr="00CD543F">
        <w:rPr>
          <w:color w:val="auto"/>
          <w:sz w:val="22"/>
          <w:szCs w:val="22"/>
        </w:rPr>
        <w:t xml:space="preserve">. § 435 Občanského zákoníku. Pokud faktura nebude obsahovat všechny požadované údaje a náležitosti nebo budou-li tyto údaje uvedeny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hotovitelem chybně, je </w:t>
      </w:r>
      <w:r w:rsidR="00AA1251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oprávněn takovou fakturu </w:t>
      </w:r>
      <w:r w:rsidR="00AA1251">
        <w:rPr>
          <w:color w:val="auto"/>
          <w:sz w:val="22"/>
          <w:szCs w:val="22"/>
        </w:rPr>
        <w:t>z</w:t>
      </w:r>
      <w:r w:rsidR="00912059" w:rsidRPr="00CD543F">
        <w:rPr>
          <w:color w:val="auto"/>
          <w:sz w:val="22"/>
          <w:szCs w:val="22"/>
        </w:rPr>
        <w:t xml:space="preserve">hotoviteli ve lhůtě splatnosti vrátit k odstranění nedostatků, aniž by se tak dostal do prodlení s úhradou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50DC7B89" w14:textId="33E35813" w:rsidR="004E501E" w:rsidRPr="004E501E" w:rsidRDefault="004E501E" w:rsidP="004E501E">
      <w:pPr>
        <w:pStyle w:val="Odstavecseseznamem"/>
        <w:spacing w:after="200" w:line="276" w:lineRule="auto"/>
        <w:jc w:val="both"/>
        <w:rPr>
          <w:rFonts w:cs="Arial"/>
          <w:highlight w:val="green"/>
          <w:lang w:val="x-none"/>
        </w:rPr>
      </w:pPr>
      <w:r w:rsidRPr="004E501E">
        <w:rPr>
          <w:rFonts w:cs="Arial"/>
          <w:highlight w:val="green"/>
          <w:lang w:val="x-none"/>
        </w:rPr>
        <w:t xml:space="preserve">Součástí faktury budou dále soupisy provedených prací odsouhlasené </w:t>
      </w:r>
      <w:r>
        <w:rPr>
          <w:rFonts w:cs="Arial"/>
          <w:highlight w:val="green"/>
          <w:lang w:val="x-none"/>
        </w:rPr>
        <w:t>objednatelem</w:t>
      </w:r>
      <w:r w:rsidRPr="004E501E">
        <w:rPr>
          <w:rFonts w:cs="Arial"/>
          <w:highlight w:val="green"/>
        </w:rPr>
        <w:t>. Objednatel tento soupis schválí nebo rozporuje nejpozději do deseti dnů od předložení zhotovitelem.</w:t>
      </w:r>
    </w:p>
    <w:p w14:paraId="357C2584" w14:textId="17A064AF" w:rsidR="004E501E" w:rsidRPr="004E501E" w:rsidRDefault="004E501E" w:rsidP="004E501E">
      <w:pPr>
        <w:pStyle w:val="Odstavecseseznamem"/>
        <w:spacing w:after="200" w:line="276" w:lineRule="auto"/>
        <w:jc w:val="both"/>
        <w:rPr>
          <w:rFonts w:cs="Arial"/>
          <w:highlight w:val="green"/>
          <w:lang w:val="x-none"/>
        </w:rPr>
      </w:pPr>
      <w:r w:rsidRPr="004E501E">
        <w:rPr>
          <w:rFonts w:cs="Arial"/>
          <w:highlight w:val="green"/>
        </w:rPr>
        <w:t xml:space="preserve">V případě „konečné“ faktury bude její součástí také </w:t>
      </w:r>
      <w:r w:rsidRPr="004E501E">
        <w:rPr>
          <w:rFonts w:cs="Arial"/>
          <w:highlight w:val="green"/>
          <w:lang w:val="x-none"/>
        </w:rPr>
        <w:t xml:space="preserve">kopie protokolu o </w:t>
      </w:r>
      <w:r w:rsidRPr="004E501E">
        <w:rPr>
          <w:rFonts w:cs="Arial"/>
          <w:highlight w:val="green"/>
        </w:rPr>
        <w:t xml:space="preserve">předání a převzetí </w:t>
      </w:r>
      <w:r w:rsidRPr="004E501E">
        <w:rPr>
          <w:rFonts w:cs="Arial"/>
          <w:highlight w:val="green"/>
          <w:lang w:val="x-none"/>
        </w:rPr>
        <w:t xml:space="preserve">díla, řádně podepsaného za obě smluvní strany. Převzaté práce budou oceněny jednotkovými cenami, dle k této smlouvě přiloženého oceněného soupisu prací. </w:t>
      </w:r>
      <w:del w:id="1" w:author="Šimek Miloš Ing." w:date="2025-07-16T14:49:00Z">
        <w:r w:rsidRPr="004E501E" w:rsidDel="00434636">
          <w:rPr>
            <w:rFonts w:cs="Arial"/>
            <w:highlight w:val="green"/>
            <w:lang w:val="x-none"/>
          </w:rPr>
          <w:delText>Fakturované částky budou zaokrouhleny na celé Kč.</w:delText>
        </w:r>
      </w:del>
    </w:p>
    <w:p w14:paraId="76B7FE42" w14:textId="77777777" w:rsidR="004E501E" w:rsidRPr="004E501E" w:rsidRDefault="004E501E" w:rsidP="004E501E">
      <w:pPr>
        <w:pStyle w:val="Odstavecseseznamem"/>
        <w:spacing w:after="200" w:line="276" w:lineRule="auto"/>
        <w:jc w:val="both"/>
        <w:rPr>
          <w:rFonts w:cs="Arial"/>
          <w:highlight w:val="green"/>
        </w:rPr>
      </w:pPr>
      <w:r w:rsidRPr="004E501E">
        <w:rPr>
          <w:rFonts w:cs="Arial"/>
          <w:highlight w:val="green"/>
        </w:rPr>
        <w:t>Na faktuře pro objednatele bude zhotovitel uvádět:</w:t>
      </w:r>
    </w:p>
    <w:p w14:paraId="737EB5F0" w14:textId="77777777" w:rsidR="004E501E" w:rsidRDefault="004E501E" w:rsidP="004E501E">
      <w:pPr>
        <w:pStyle w:val="Odstavecseseznamem"/>
        <w:jc w:val="both"/>
        <w:rPr>
          <w:rFonts w:cs="Arial"/>
        </w:rPr>
      </w:pPr>
      <w:r w:rsidRPr="004E501E">
        <w:rPr>
          <w:rFonts w:cs="Arial"/>
          <w:highlight w:val="green"/>
        </w:rPr>
        <w:t>Odběratel: Státní pozemkový úřad, Praha 3, Husinecká 1024/</w:t>
      </w:r>
      <w:proofErr w:type="gramStart"/>
      <w:r w:rsidRPr="004E501E">
        <w:rPr>
          <w:rFonts w:cs="Arial"/>
          <w:highlight w:val="green"/>
        </w:rPr>
        <w:t>11a</w:t>
      </w:r>
      <w:proofErr w:type="gramEnd"/>
      <w:r w:rsidRPr="004E501E">
        <w:rPr>
          <w:rFonts w:cs="Arial"/>
          <w:highlight w:val="green"/>
        </w:rPr>
        <w:t>, PSČ 130 00, IČO 01312774</w:t>
      </w:r>
    </w:p>
    <w:p w14:paraId="5D4F938D" w14:textId="3EEF0AD0" w:rsidR="004E501E" w:rsidRPr="00CD543F" w:rsidRDefault="004E501E" w:rsidP="004E501E">
      <w:pPr>
        <w:pStyle w:val="Odstavecseseznamem"/>
        <w:jc w:val="both"/>
        <w:rPr>
          <w:szCs w:val="22"/>
        </w:rPr>
      </w:pPr>
      <w:r w:rsidRPr="004E501E">
        <w:rPr>
          <w:rFonts w:cs="Arial"/>
          <w:highlight w:val="green"/>
        </w:rPr>
        <w:t>Konečný příjemce: Státní pozemkový úřad, Pobočka Svitavy, Milady Horákové 373/10, 568 02 Svitavy</w:t>
      </w:r>
    </w:p>
    <w:p w14:paraId="2AA8E660" w14:textId="77777777" w:rsidR="00A930C9" w:rsidRDefault="00A930C9" w:rsidP="00977813">
      <w:pPr>
        <w:pStyle w:val="Default"/>
        <w:jc w:val="both"/>
        <w:rPr>
          <w:color w:val="auto"/>
          <w:sz w:val="22"/>
          <w:szCs w:val="22"/>
        </w:rPr>
      </w:pPr>
    </w:p>
    <w:p w14:paraId="2C9AAF84" w14:textId="77777777" w:rsidR="00912059" w:rsidRPr="00CD543F" w:rsidRDefault="00D70C0E" w:rsidP="00977813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5.4</w:t>
      </w:r>
      <w:r>
        <w:rPr>
          <w:color w:val="auto"/>
          <w:sz w:val="22"/>
          <w:szCs w:val="22"/>
        </w:rPr>
        <w:tab/>
      </w:r>
      <w:r w:rsidR="00A930C9">
        <w:rPr>
          <w:color w:val="auto"/>
          <w:sz w:val="22"/>
          <w:szCs w:val="22"/>
        </w:rPr>
        <w:t>O</w:t>
      </w:r>
      <w:r w:rsidR="00912059" w:rsidRPr="00CD543F">
        <w:rPr>
          <w:color w:val="auto"/>
          <w:sz w:val="22"/>
          <w:szCs w:val="22"/>
        </w:rPr>
        <w:t xml:space="preserve">bjednatel neposkytuje žádné zálohy na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enu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 xml:space="preserve">íla, ani dílčí platby </w:t>
      </w:r>
      <w:r w:rsidR="00E25039">
        <w:rPr>
          <w:color w:val="auto"/>
          <w:sz w:val="22"/>
          <w:szCs w:val="22"/>
        </w:rPr>
        <w:t>c</w:t>
      </w:r>
      <w:r w:rsidR="00912059" w:rsidRPr="00CD543F">
        <w:rPr>
          <w:color w:val="auto"/>
          <w:sz w:val="22"/>
          <w:szCs w:val="22"/>
        </w:rPr>
        <w:t xml:space="preserve">eny </w:t>
      </w:r>
      <w:r w:rsidR="00E25039">
        <w:rPr>
          <w:color w:val="auto"/>
          <w:sz w:val="22"/>
          <w:szCs w:val="22"/>
        </w:rPr>
        <w:t>d</w:t>
      </w:r>
      <w:r w:rsidR="00912059" w:rsidRPr="00CD543F">
        <w:rPr>
          <w:color w:val="auto"/>
          <w:sz w:val="22"/>
          <w:szCs w:val="22"/>
        </w:rPr>
        <w:t>íla.</w:t>
      </w:r>
    </w:p>
    <w:p w14:paraId="16B7AB40" w14:textId="7704EC19" w:rsidR="00F573BD" w:rsidRDefault="006236BD" w:rsidP="00AF17D7">
      <w:pPr>
        <w:jc w:val="both"/>
        <w:rPr>
          <w:rStyle w:val="Siln"/>
          <w:rFonts w:cs="Arial"/>
          <w:sz w:val="21"/>
          <w:szCs w:val="21"/>
        </w:rPr>
      </w:pPr>
      <w:r w:rsidRPr="00241D9B">
        <w:rPr>
          <w:rFonts w:cs="Arial"/>
          <w:szCs w:val="22"/>
        </w:rPr>
        <w:br/>
      </w:r>
    </w:p>
    <w:p w14:paraId="1F316F93" w14:textId="77777777" w:rsidR="00CF6EB6" w:rsidRPr="00147078" w:rsidRDefault="007875E3" w:rsidP="00CD543F">
      <w:pPr>
        <w:spacing w:after="0" w:line="240" w:lineRule="auto"/>
        <w:jc w:val="center"/>
        <w:rPr>
          <w:rFonts w:cs="Arial"/>
          <w:sz w:val="21"/>
          <w:szCs w:val="21"/>
        </w:rPr>
      </w:pPr>
      <w:r>
        <w:rPr>
          <w:rStyle w:val="Siln"/>
          <w:rFonts w:cs="Arial"/>
          <w:sz w:val="21"/>
          <w:szCs w:val="21"/>
        </w:rPr>
        <w:t>V</w:t>
      </w:r>
      <w:r w:rsidR="00512BBF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</w:p>
    <w:p w14:paraId="46920C28" w14:textId="77777777" w:rsidR="00147078" w:rsidRPr="00CB46C8" w:rsidRDefault="00147078" w:rsidP="001B57D6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CB46C8">
        <w:rPr>
          <w:b/>
          <w:bCs/>
          <w:color w:val="auto"/>
          <w:sz w:val="22"/>
          <w:szCs w:val="22"/>
          <w:u w:val="single"/>
        </w:rPr>
        <w:t>Záruka za jakost, odpovědnost za vady</w:t>
      </w:r>
    </w:p>
    <w:p w14:paraId="6BE92562" w14:textId="77777777" w:rsidR="00CD543F" w:rsidRPr="00147078" w:rsidRDefault="00CD543F" w:rsidP="001B57D6">
      <w:pPr>
        <w:pStyle w:val="Default"/>
        <w:jc w:val="both"/>
        <w:rPr>
          <w:color w:val="auto"/>
          <w:sz w:val="22"/>
          <w:szCs w:val="22"/>
        </w:rPr>
      </w:pPr>
    </w:p>
    <w:p w14:paraId="6A4C0C0C" w14:textId="10E0A458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6.1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poskytuje </w:t>
      </w:r>
      <w:r w:rsidR="003463EB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záruku za jakost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ve smyslu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 xml:space="preserve">. § 2113 a § 2619 Občanského zákoníku </w:t>
      </w:r>
      <w:r w:rsidR="00147078" w:rsidRPr="004E501E">
        <w:rPr>
          <w:b/>
          <w:bCs/>
          <w:color w:val="auto"/>
          <w:sz w:val="22"/>
          <w:szCs w:val="22"/>
          <w:highlight w:val="green"/>
        </w:rPr>
        <w:t xml:space="preserve">na dobu </w:t>
      </w:r>
      <w:r w:rsidR="004E501E" w:rsidRPr="004E501E">
        <w:rPr>
          <w:b/>
          <w:bCs/>
          <w:color w:val="auto"/>
          <w:sz w:val="22"/>
          <w:szCs w:val="22"/>
          <w:highlight w:val="green"/>
        </w:rPr>
        <w:t>60</w:t>
      </w:r>
      <w:r w:rsidR="00147078" w:rsidRPr="004E501E">
        <w:rPr>
          <w:b/>
          <w:bCs/>
          <w:color w:val="auto"/>
          <w:sz w:val="22"/>
          <w:szCs w:val="22"/>
          <w:highlight w:val="green"/>
        </w:rPr>
        <w:t xml:space="preserve"> měsíců </w:t>
      </w:r>
      <w:r w:rsidR="004E501E" w:rsidRPr="004E501E">
        <w:rPr>
          <w:b/>
          <w:bCs/>
          <w:color w:val="auto"/>
          <w:sz w:val="22"/>
          <w:szCs w:val="22"/>
          <w:highlight w:val="green"/>
        </w:rPr>
        <w:t xml:space="preserve">na stavební </w:t>
      </w:r>
      <w:r w:rsidR="004E501E" w:rsidRPr="00264BFC">
        <w:rPr>
          <w:b/>
          <w:bCs/>
          <w:color w:val="auto"/>
          <w:sz w:val="22"/>
          <w:szCs w:val="22"/>
          <w:highlight w:val="green"/>
        </w:rPr>
        <w:t>práce</w:t>
      </w:r>
      <w:r w:rsidR="00264BFC" w:rsidRPr="00264BFC">
        <w:rPr>
          <w:b/>
          <w:bCs/>
          <w:color w:val="auto"/>
          <w:sz w:val="22"/>
          <w:szCs w:val="22"/>
          <w:highlight w:val="green"/>
        </w:rPr>
        <w:t xml:space="preserve"> a 24 měsíců na podlahovou krytinu</w:t>
      </w:r>
      <w:del w:id="2" w:author="Šimek Miloš Ing." w:date="2025-07-16T14:49:00Z">
        <w:r w:rsidR="00264BFC" w:rsidRPr="00264BFC" w:rsidDel="00434636">
          <w:rPr>
            <w:b/>
            <w:bCs/>
            <w:color w:val="auto"/>
            <w:sz w:val="22"/>
            <w:szCs w:val="22"/>
            <w:highlight w:val="green"/>
          </w:rPr>
          <w:delText>…??</w:delText>
        </w:r>
      </w:del>
      <w:r w:rsidR="004E501E" w:rsidRPr="00147078">
        <w:rPr>
          <w:color w:val="auto"/>
          <w:sz w:val="22"/>
          <w:szCs w:val="22"/>
        </w:rPr>
        <w:t xml:space="preserve"> </w:t>
      </w:r>
      <w:r w:rsidR="00147078" w:rsidRPr="00147078">
        <w:rPr>
          <w:color w:val="auto"/>
          <w:sz w:val="22"/>
          <w:szCs w:val="22"/>
        </w:rPr>
        <w:t xml:space="preserve">ode dne převzetí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>bjednatelem.</w:t>
      </w:r>
    </w:p>
    <w:p w14:paraId="0277147C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2D5990A5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6.2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Zhotovitel odpovídá za vady </w:t>
      </w:r>
      <w:r w:rsidR="003463EB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dle Občanského zákoníku,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bjednateli vznikají v případě vad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nároky dle </w:t>
      </w:r>
      <w:proofErr w:type="spellStart"/>
      <w:r w:rsidR="00147078" w:rsidRPr="00147078">
        <w:rPr>
          <w:color w:val="auto"/>
          <w:sz w:val="22"/>
          <w:szCs w:val="22"/>
        </w:rPr>
        <w:t>ust</w:t>
      </w:r>
      <w:proofErr w:type="spellEnd"/>
      <w:r w:rsidR="00147078" w:rsidRPr="00147078">
        <w:rPr>
          <w:color w:val="auto"/>
          <w:sz w:val="22"/>
          <w:szCs w:val="22"/>
        </w:rPr>
        <w:t>. § 2615 a násl. Občanského zákoníku.</w:t>
      </w:r>
    </w:p>
    <w:p w14:paraId="600EDB3D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34FDA713" w14:textId="77777777" w:rsidR="00147078" w:rsidRPr="00147078" w:rsidRDefault="0082110E" w:rsidP="0082110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6.3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Reklamace, prostřednictvím kterých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uplatňuje záruku za jakost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íla, musí být řádně doloženy a musí mít písemnou formu. O každé reklamaci bude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sepsán reklamační protokol, který musí obsahovat popis reklamované vady, dobu nahlášení vady, návrh způsobu odstranění vady a záznam o provedené opravě.</w:t>
      </w:r>
    </w:p>
    <w:p w14:paraId="01FF5DAC" w14:textId="77777777" w:rsidR="007D7DEF" w:rsidRDefault="007D7DEF" w:rsidP="00AF17D7">
      <w:pPr>
        <w:pStyle w:val="Default"/>
        <w:jc w:val="both"/>
        <w:rPr>
          <w:color w:val="auto"/>
          <w:sz w:val="22"/>
          <w:szCs w:val="22"/>
        </w:rPr>
      </w:pPr>
    </w:p>
    <w:p w14:paraId="3CB933D3" w14:textId="77777777" w:rsidR="00AF17D7" w:rsidRDefault="0082110E" w:rsidP="000D4265">
      <w:pPr>
        <w:pStyle w:val="Default"/>
        <w:ind w:left="708" w:hanging="708"/>
        <w:jc w:val="both"/>
        <w:rPr>
          <w:sz w:val="21"/>
          <w:szCs w:val="21"/>
        </w:rPr>
      </w:pPr>
      <w:r>
        <w:rPr>
          <w:color w:val="auto"/>
          <w:sz w:val="22"/>
          <w:szCs w:val="22"/>
        </w:rPr>
        <w:t>6.4</w:t>
      </w:r>
      <w:r>
        <w:rPr>
          <w:color w:val="auto"/>
          <w:sz w:val="22"/>
          <w:szCs w:val="22"/>
        </w:rPr>
        <w:tab/>
      </w:r>
      <w:r w:rsidR="00147078" w:rsidRPr="00147078">
        <w:rPr>
          <w:color w:val="auto"/>
          <w:sz w:val="22"/>
          <w:szCs w:val="22"/>
        </w:rPr>
        <w:t xml:space="preserve">Oprávněně reklamované vady díla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 odstraní bez zbytečného odkladu a bezplatně. Neučiní</w:t>
      </w:r>
      <w:r>
        <w:rPr>
          <w:color w:val="auto"/>
          <w:sz w:val="22"/>
          <w:szCs w:val="22"/>
        </w:rPr>
        <w:t>-</w:t>
      </w:r>
      <w:r w:rsidR="00C92714">
        <w:rPr>
          <w:color w:val="auto"/>
          <w:sz w:val="22"/>
          <w:szCs w:val="22"/>
        </w:rPr>
        <w:t>li</w:t>
      </w:r>
      <w:r w:rsidR="00147078" w:rsidRPr="00147078">
        <w:rPr>
          <w:color w:val="auto"/>
          <w:sz w:val="22"/>
          <w:szCs w:val="22"/>
        </w:rPr>
        <w:t xml:space="preserve"> tak ani v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bjednatelem dodatečně písemně stanovené přiměřené lhůtě, je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 oprávněn vady </w:t>
      </w:r>
      <w:r w:rsidR="004E0DB5">
        <w:rPr>
          <w:color w:val="auto"/>
          <w:sz w:val="22"/>
          <w:szCs w:val="22"/>
        </w:rPr>
        <w:t>d</w:t>
      </w:r>
      <w:r w:rsidR="00147078" w:rsidRPr="00147078">
        <w:rPr>
          <w:color w:val="auto"/>
          <w:sz w:val="22"/>
          <w:szCs w:val="22"/>
        </w:rPr>
        <w:t xml:space="preserve">íla odstranit jiným vhodným způsobem a požadovat po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 xml:space="preserve">hotoviteli uhrazení všech s odstraněním těchto vad přímo souvisejících nákladů. Předchozí větou není dotčen nárok </w:t>
      </w:r>
      <w:r w:rsidR="004E0DB5">
        <w:rPr>
          <w:color w:val="auto"/>
          <w:sz w:val="22"/>
          <w:szCs w:val="22"/>
        </w:rPr>
        <w:t>o</w:t>
      </w:r>
      <w:r w:rsidR="00147078" w:rsidRPr="00147078">
        <w:rPr>
          <w:color w:val="auto"/>
          <w:sz w:val="22"/>
          <w:szCs w:val="22"/>
        </w:rPr>
        <w:t xml:space="preserve">bjednatele na úhradu smluvní pokuty </w:t>
      </w:r>
      <w:r w:rsidR="004E0DB5">
        <w:rPr>
          <w:color w:val="auto"/>
          <w:sz w:val="22"/>
          <w:szCs w:val="22"/>
        </w:rPr>
        <w:t>z</w:t>
      </w:r>
      <w:r w:rsidR="00147078" w:rsidRPr="00147078">
        <w:rPr>
          <w:color w:val="auto"/>
          <w:sz w:val="22"/>
          <w:szCs w:val="22"/>
        </w:rPr>
        <w:t>hotovitelem dle čl. V</w:t>
      </w:r>
      <w:r w:rsidR="00512BBF">
        <w:rPr>
          <w:color w:val="auto"/>
          <w:sz w:val="22"/>
          <w:szCs w:val="22"/>
        </w:rPr>
        <w:t>I</w:t>
      </w:r>
      <w:r w:rsidR="00147078" w:rsidRPr="00147078">
        <w:rPr>
          <w:color w:val="auto"/>
          <w:sz w:val="22"/>
          <w:szCs w:val="22"/>
        </w:rPr>
        <w:t xml:space="preserve">I. odst. </w:t>
      </w:r>
      <w:r w:rsidR="004C4280">
        <w:rPr>
          <w:color w:val="auto"/>
          <w:sz w:val="22"/>
          <w:szCs w:val="22"/>
        </w:rPr>
        <w:t>7.</w:t>
      </w:r>
      <w:r w:rsidR="00147078" w:rsidRPr="00147078">
        <w:rPr>
          <w:color w:val="auto"/>
          <w:sz w:val="22"/>
          <w:szCs w:val="22"/>
        </w:rPr>
        <w:t>3 Smlouvy.</w:t>
      </w:r>
    </w:p>
    <w:p w14:paraId="1B10D57F" w14:textId="77777777" w:rsidR="00DE1834" w:rsidRDefault="00DE1834" w:rsidP="00CD543F">
      <w:pPr>
        <w:pStyle w:val="Default"/>
        <w:jc w:val="center"/>
        <w:rPr>
          <w:b/>
          <w:color w:val="auto"/>
          <w:sz w:val="22"/>
          <w:szCs w:val="22"/>
        </w:rPr>
      </w:pPr>
    </w:p>
    <w:p w14:paraId="2806032B" w14:textId="2BFCC4A6" w:rsidR="00520E0D" w:rsidRDefault="00912059" w:rsidP="00CD543F">
      <w:pPr>
        <w:pStyle w:val="Default"/>
        <w:jc w:val="center"/>
        <w:rPr>
          <w:b/>
          <w:color w:val="auto"/>
          <w:sz w:val="22"/>
          <w:szCs w:val="22"/>
        </w:rPr>
      </w:pPr>
      <w:r w:rsidRPr="00CD543F">
        <w:rPr>
          <w:b/>
          <w:color w:val="auto"/>
          <w:sz w:val="22"/>
          <w:szCs w:val="22"/>
        </w:rPr>
        <w:t>V</w:t>
      </w:r>
      <w:r w:rsidR="00512BBF">
        <w:rPr>
          <w:b/>
          <w:color w:val="auto"/>
          <w:sz w:val="22"/>
          <w:szCs w:val="22"/>
        </w:rPr>
        <w:t>I</w:t>
      </w:r>
      <w:r w:rsidRPr="00CD543F">
        <w:rPr>
          <w:b/>
          <w:color w:val="auto"/>
          <w:sz w:val="22"/>
          <w:szCs w:val="22"/>
        </w:rPr>
        <w:t>I.</w:t>
      </w:r>
    </w:p>
    <w:p w14:paraId="09B4471D" w14:textId="77777777" w:rsidR="00912059" w:rsidRPr="000D4265" w:rsidRDefault="00912059" w:rsidP="00CD543F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0D4265">
        <w:rPr>
          <w:b/>
          <w:bCs/>
          <w:color w:val="auto"/>
          <w:sz w:val="22"/>
          <w:szCs w:val="22"/>
          <w:u w:val="single"/>
        </w:rPr>
        <w:t>Smluvní sankce</w:t>
      </w:r>
    </w:p>
    <w:p w14:paraId="6418E9BE" w14:textId="77777777" w:rsidR="00CD543F" w:rsidRPr="00912059" w:rsidRDefault="00CD543F" w:rsidP="00CD543F">
      <w:pPr>
        <w:pStyle w:val="Default"/>
        <w:jc w:val="center"/>
        <w:rPr>
          <w:color w:val="auto"/>
          <w:sz w:val="23"/>
          <w:szCs w:val="23"/>
        </w:rPr>
      </w:pPr>
    </w:p>
    <w:p w14:paraId="2ACBFF6F" w14:textId="7C3658C6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s provedením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má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 xml:space="preserve">bjednatel vůči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hotoviteli nárok na uhrazení smluvní pokuty ve výši </w:t>
      </w:r>
      <w:r w:rsidR="004E501E" w:rsidRPr="004E501E">
        <w:rPr>
          <w:color w:val="auto"/>
          <w:sz w:val="22"/>
          <w:szCs w:val="22"/>
          <w:highlight w:val="green"/>
        </w:rPr>
        <w:t>0,1</w:t>
      </w:r>
      <w:r w:rsidR="00912059" w:rsidRPr="004E501E">
        <w:rPr>
          <w:color w:val="auto"/>
          <w:sz w:val="22"/>
          <w:szCs w:val="22"/>
          <w:highlight w:val="green"/>
        </w:rPr>
        <w:t xml:space="preserve"> %</w:t>
      </w:r>
      <w:r w:rsidR="00912059" w:rsidRPr="00F63565">
        <w:rPr>
          <w:color w:val="auto"/>
          <w:sz w:val="22"/>
          <w:szCs w:val="22"/>
        </w:rPr>
        <w:t xml:space="preserve"> z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bez DPH za každý i započatý den prodlení s předáním řádně dokončeného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íla.</w:t>
      </w:r>
    </w:p>
    <w:p w14:paraId="6F12FDE4" w14:textId="77777777" w:rsidR="00D87046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46A3195A" w14:textId="77777777" w:rsidR="00912059" w:rsidRPr="00F63565" w:rsidRDefault="00D87046" w:rsidP="004E501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V případě prodlení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e s uhrazením </w:t>
      </w:r>
      <w:r w:rsidR="004C4280">
        <w:rPr>
          <w:color w:val="auto"/>
          <w:sz w:val="22"/>
          <w:szCs w:val="22"/>
        </w:rPr>
        <w:t>c</w:t>
      </w:r>
      <w:r w:rsidR="00912059" w:rsidRPr="00F63565">
        <w:rPr>
          <w:color w:val="auto"/>
          <w:sz w:val="22"/>
          <w:szCs w:val="22"/>
        </w:rPr>
        <w:t xml:space="preserve">eny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>í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a je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</w:t>
      </w:r>
      <w:r w:rsidR="00AF17D7" w:rsidRPr="00F63565">
        <w:rPr>
          <w:color w:val="auto"/>
          <w:sz w:val="22"/>
          <w:szCs w:val="22"/>
        </w:rPr>
        <w:t>l</w:t>
      </w:r>
      <w:r w:rsidR="00912059" w:rsidRPr="00F63565">
        <w:rPr>
          <w:color w:val="auto"/>
          <w:sz w:val="22"/>
          <w:szCs w:val="22"/>
        </w:rPr>
        <w:t xml:space="preserve"> oprávněn po </w:t>
      </w:r>
      <w:proofErr w:type="gramStart"/>
      <w:r w:rsidR="00912059" w:rsidRPr="00F63565">
        <w:rPr>
          <w:color w:val="auto"/>
          <w:sz w:val="22"/>
          <w:szCs w:val="22"/>
        </w:rPr>
        <w:t>Objednateli  požadovat</w:t>
      </w:r>
      <w:proofErr w:type="gramEnd"/>
      <w:r w:rsidR="00912059" w:rsidRPr="00F63565">
        <w:rPr>
          <w:color w:val="auto"/>
          <w:sz w:val="22"/>
          <w:szCs w:val="22"/>
        </w:rPr>
        <w:t xml:space="preserve"> úrok z prodlení ve výši stanovené platnými právními předpisy.</w:t>
      </w:r>
    </w:p>
    <w:p w14:paraId="7A105F8B" w14:textId="77777777" w:rsidR="00D87046" w:rsidRPr="00F63565" w:rsidRDefault="00D87046" w:rsidP="00F63565">
      <w:pPr>
        <w:pStyle w:val="Default"/>
        <w:ind w:left="708" w:hanging="708"/>
        <w:rPr>
          <w:color w:val="auto"/>
          <w:sz w:val="22"/>
          <w:szCs w:val="22"/>
        </w:rPr>
      </w:pPr>
    </w:p>
    <w:p w14:paraId="612E4D22" w14:textId="77777777" w:rsidR="00912059" w:rsidRPr="00F63565" w:rsidRDefault="00D87046" w:rsidP="004E501E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7.3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Uplatněním smluvní pokuty není dotčena povinnost Smluvní strany k náhradě škody druhé Smluvní straně, a to v plné výši. Uplatněním smluvní pokuty není dotčena povinnost </w:t>
      </w:r>
      <w:r w:rsidR="004C4280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hotovitele k řádnému dokončení </w:t>
      </w:r>
      <w:r w:rsidR="004C4280">
        <w:rPr>
          <w:color w:val="auto"/>
          <w:sz w:val="22"/>
          <w:szCs w:val="22"/>
        </w:rPr>
        <w:t>d</w:t>
      </w:r>
      <w:r w:rsidR="00912059" w:rsidRPr="00F63565">
        <w:rPr>
          <w:color w:val="auto"/>
          <w:sz w:val="22"/>
          <w:szCs w:val="22"/>
        </w:rPr>
        <w:t xml:space="preserve">íla a jeho předání </w:t>
      </w:r>
      <w:r w:rsidR="004C4280">
        <w:rPr>
          <w:color w:val="auto"/>
          <w:sz w:val="22"/>
          <w:szCs w:val="22"/>
        </w:rPr>
        <w:t>o</w:t>
      </w:r>
      <w:r w:rsidR="00912059" w:rsidRPr="00F63565">
        <w:rPr>
          <w:color w:val="auto"/>
          <w:sz w:val="22"/>
          <w:szCs w:val="22"/>
        </w:rPr>
        <w:t>bjednateli.</w:t>
      </w:r>
    </w:p>
    <w:p w14:paraId="4851F215" w14:textId="77777777" w:rsidR="00CD543F" w:rsidRPr="00F63565" w:rsidRDefault="007875E3" w:rsidP="00F63565">
      <w:pPr>
        <w:pStyle w:val="Default"/>
        <w:rPr>
          <w:b/>
          <w:bCs/>
          <w:color w:val="auto"/>
          <w:sz w:val="22"/>
          <w:szCs w:val="22"/>
        </w:rPr>
      </w:pPr>
      <w:r w:rsidRPr="00F63565">
        <w:rPr>
          <w:sz w:val="22"/>
          <w:szCs w:val="22"/>
        </w:rPr>
        <w:br/>
      </w:r>
    </w:p>
    <w:p w14:paraId="0AC0FC94" w14:textId="77777777" w:rsidR="00CD543F" w:rsidRPr="00F63565" w:rsidRDefault="00912059" w:rsidP="00F63565">
      <w:pPr>
        <w:pStyle w:val="Default"/>
        <w:ind w:left="3798" w:firstLine="709"/>
        <w:rPr>
          <w:b/>
          <w:bCs/>
          <w:color w:val="auto"/>
          <w:sz w:val="22"/>
          <w:szCs w:val="22"/>
        </w:rPr>
      </w:pPr>
      <w:r w:rsidRPr="00F63565">
        <w:rPr>
          <w:b/>
          <w:bCs/>
          <w:color w:val="auto"/>
          <w:sz w:val="22"/>
          <w:szCs w:val="22"/>
        </w:rPr>
        <w:t>V</w:t>
      </w:r>
      <w:r w:rsidR="00512BBF" w:rsidRPr="00F63565">
        <w:rPr>
          <w:b/>
          <w:bCs/>
          <w:color w:val="auto"/>
          <w:sz w:val="22"/>
          <w:szCs w:val="22"/>
        </w:rPr>
        <w:t>I</w:t>
      </w:r>
      <w:r w:rsidRPr="00F63565">
        <w:rPr>
          <w:b/>
          <w:bCs/>
          <w:color w:val="auto"/>
          <w:sz w:val="22"/>
          <w:szCs w:val="22"/>
        </w:rPr>
        <w:t>II.</w:t>
      </w:r>
    </w:p>
    <w:p w14:paraId="28A6714A" w14:textId="77777777" w:rsidR="00912059" w:rsidRPr="00F63565" w:rsidRDefault="00DC04E5" w:rsidP="00F63565">
      <w:pPr>
        <w:pStyle w:val="Default"/>
        <w:ind w:left="2836" w:firstLine="709"/>
        <w:rPr>
          <w:b/>
          <w:bCs/>
          <w:color w:val="auto"/>
          <w:sz w:val="22"/>
          <w:szCs w:val="22"/>
          <w:u w:val="single"/>
        </w:rPr>
      </w:pPr>
      <w:r w:rsidRPr="00F63565">
        <w:rPr>
          <w:b/>
          <w:bCs/>
          <w:color w:val="auto"/>
          <w:sz w:val="22"/>
          <w:szCs w:val="22"/>
          <w:u w:val="single"/>
        </w:rPr>
        <w:t>Odstoupení od</w:t>
      </w:r>
      <w:r w:rsidR="00912059" w:rsidRPr="00F63565">
        <w:rPr>
          <w:b/>
          <w:bCs/>
          <w:color w:val="auto"/>
          <w:sz w:val="22"/>
          <w:szCs w:val="22"/>
          <w:u w:val="single"/>
        </w:rPr>
        <w:t xml:space="preserve"> Smlouvy</w:t>
      </w:r>
    </w:p>
    <w:p w14:paraId="1454EE37" w14:textId="77777777" w:rsidR="00CD543F" w:rsidRPr="00F63565" w:rsidRDefault="00CD543F" w:rsidP="00F63565">
      <w:pPr>
        <w:pStyle w:val="Default"/>
        <w:ind w:left="2836" w:firstLine="709"/>
        <w:rPr>
          <w:color w:val="auto"/>
          <w:sz w:val="22"/>
          <w:szCs w:val="22"/>
        </w:rPr>
      </w:pPr>
    </w:p>
    <w:p w14:paraId="19436EA7" w14:textId="77777777" w:rsidR="00912059" w:rsidRPr="00F63565" w:rsidRDefault="00D87046" w:rsidP="00F63565">
      <w:pPr>
        <w:pStyle w:val="Default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8.1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>Smluvní strany mohou Smlouvu ukončit písemnou dohodou.</w:t>
      </w:r>
    </w:p>
    <w:p w14:paraId="4AF8B8C3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42D4DE3E" w14:textId="77777777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8.2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</w:t>
      </w:r>
      <w:proofErr w:type="gramStart"/>
      <w:r w:rsidR="00912059" w:rsidRPr="00F63565">
        <w:rPr>
          <w:color w:val="auto"/>
          <w:sz w:val="22"/>
          <w:szCs w:val="22"/>
        </w:rPr>
        <w:t xml:space="preserve">že </w:t>
      </w:r>
      <w:r w:rsidR="00F63565" w:rsidRPr="00F63565">
        <w:rPr>
          <w:color w:val="auto"/>
          <w:sz w:val="22"/>
          <w:szCs w:val="22"/>
        </w:rPr>
        <w:t xml:space="preserve">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hotovitel</w:t>
      </w:r>
      <w:proofErr w:type="gramEnd"/>
      <w:r w:rsidR="00912059" w:rsidRPr="00F63565">
        <w:rPr>
          <w:color w:val="auto"/>
          <w:sz w:val="22"/>
          <w:szCs w:val="22"/>
        </w:rPr>
        <w:t xml:space="preserve"> ve stanovených lhůtách či termínech nezapočne s plněním předmětu Smlouvy nebo jeho části.</w:t>
      </w:r>
    </w:p>
    <w:p w14:paraId="7B5EBC59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7C6C9BA3" w14:textId="77777777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8.3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Objednatel je oprávněn písemně odstoupit od Smlouvy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prokáže, že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 xml:space="preserve">hotovitel v rámci své nabídky podané v </w:t>
      </w:r>
      <w:r w:rsidR="00810822">
        <w:rPr>
          <w:color w:val="auto"/>
          <w:sz w:val="22"/>
          <w:szCs w:val="22"/>
        </w:rPr>
        <w:t>z</w:t>
      </w:r>
      <w:r w:rsidR="00912059" w:rsidRPr="00F63565">
        <w:rPr>
          <w:color w:val="auto"/>
          <w:sz w:val="22"/>
          <w:szCs w:val="22"/>
        </w:rPr>
        <w:t>akázce uvedl nepravdivé údaje, které ovlivnily výběr nejvhodnější nabídky.</w:t>
      </w:r>
    </w:p>
    <w:p w14:paraId="6D9BBF69" w14:textId="77777777" w:rsidR="00D87046" w:rsidRPr="00F63565" w:rsidRDefault="00D87046" w:rsidP="00F63565">
      <w:pPr>
        <w:pStyle w:val="Default"/>
        <w:rPr>
          <w:color w:val="auto"/>
          <w:sz w:val="22"/>
          <w:szCs w:val="22"/>
        </w:rPr>
      </w:pPr>
    </w:p>
    <w:p w14:paraId="0B0B2173" w14:textId="77777777" w:rsidR="00912059" w:rsidRPr="00F63565" w:rsidRDefault="00D87046" w:rsidP="004E501E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lastRenderedPageBreak/>
        <w:t>8.4</w:t>
      </w:r>
      <w:r w:rsidRPr="00F63565">
        <w:rPr>
          <w:color w:val="auto"/>
          <w:sz w:val="22"/>
          <w:szCs w:val="22"/>
        </w:rPr>
        <w:tab/>
      </w:r>
      <w:r w:rsidR="00912059" w:rsidRPr="00F63565">
        <w:rPr>
          <w:color w:val="auto"/>
          <w:sz w:val="22"/>
          <w:szCs w:val="22"/>
        </w:rPr>
        <w:t xml:space="preserve">Smluvní strany jsou oprávněny písemně odstoupit od Smlouvu s účinky ex </w:t>
      </w:r>
      <w:proofErr w:type="spellStart"/>
      <w:r w:rsidR="00912059" w:rsidRPr="00F63565">
        <w:rPr>
          <w:color w:val="auto"/>
          <w:sz w:val="22"/>
          <w:szCs w:val="22"/>
        </w:rPr>
        <w:t>tunc</w:t>
      </w:r>
      <w:proofErr w:type="spellEnd"/>
      <w:r w:rsidR="00912059" w:rsidRPr="00F63565">
        <w:rPr>
          <w:color w:val="auto"/>
          <w:sz w:val="22"/>
          <w:szCs w:val="22"/>
        </w:rPr>
        <w:t xml:space="preserve"> v případě, že druhá Smluvní strana </w:t>
      </w:r>
      <w:proofErr w:type="gramStart"/>
      <w:r w:rsidR="00912059" w:rsidRPr="00F63565">
        <w:rPr>
          <w:color w:val="auto"/>
          <w:sz w:val="22"/>
          <w:szCs w:val="22"/>
        </w:rPr>
        <w:t>poruší</w:t>
      </w:r>
      <w:proofErr w:type="gramEnd"/>
      <w:r w:rsidR="00912059" w:rsidRPr="00F63565">
        <w:rPr>
          <w:color w:val="auto"/>
          <w:sz w:val="22"/>
          <w:szCs w:val="22"/>
        </w:rPr>
        <w:t xml:space="preserve"> své smluvní povinnosti podstatným způsobem. Podstatným porušením smluvních povinností se rozumí zejména</w:t>
      </w:r>
    </w:p>
    <w:p w14:paraId="450EE775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b) nesp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nění dí</w:t>
      </w:r>
      <w:r w:rsidR="00D87046" w:rsidRPr="00F63565">
        <w:rPr>
          <w:color w:val="auto"/>
          <w:sz w:val="22"/>
          <w:szCs w:val="22"/>
        </w:rPr>
        <w:t>l</w:t>
      </w:r>
      <w:r w:rsidRPr="00F63565">
        <w:rPr>
          <w:color w:val="auto"/>
          <w:sz w:val="22"/>
          <w:szCs w:val="22"/>
        </w:rPr>
        <w:t>a v řádném termínu</w:t>
      </w:r>
    </w:p>
    <w:p w14:paraId="67D2538F" w14:textId="77777777" w:rsidR="00912059" w:rsidRPr="00F63565" w:rsidRDefault="00912059" w:rsidP="00F63565">
      <w:pPr>
        <w:pStyle w:val="Default"/>
        <w:ind w:firstLine="709"/>
        <w:rPr>
          <w:color w:val="auto"/>
          <w:sz w:val="22"/>
          <w:szCs w:val="22"/>
        </w:rPr>
      </w:pPr>
      <w:r w:rsidRPr="00F63565">
        <w:rPr>
          <w:color w:val="auto"/>
          <w:sz w:val="22"/>
          <w:szCs w:val="22"/>
        </w:rPr>
        <w:t>c) nesplnění díla v požadované kvalitě</w:t>
      </w:r>
    </w:p>
    <w:p w14:paraId="0ADC8FE9" w14:textId="77777777" w:rsidR="007C2392" w:rsidRDefault="007C2392" w:rsidP="00CD543F">
      <w:pPr>
        <w:pStyle w:val="Default"/>
        <w:jc w:val="center"/>
        <w:rPr>
          <w:color w:val="auto"/>
          <w:sz w:val="22"/>
          <w:szCs w:val="22"/>
        </w:rPr>
      </w:pPr>
    </w:p>
    <w:p w14:paraId="4A8993E4" w14:textId="77777777" w:rsidR="00052B68" w:rsidRDefault="00052B68" w:rsidP="00AF17D7">
      <w:pPr>
        <w:pStyle w:val="Default"/>
        <w:ind w:left="4254"/>
        <w:rPr>
          <w:color w:val="auto"/>
          <w:sz w:val="22"/>
          <w:szCs w:val="22"/>
        </w:rPr>
      </w:pPr>
    </w:p>
    <w:p w14:paraId="1AFB7F27" w14:textId="77777777" w:rsidR="00052B68" w:rsidRDefault="00512BBF" w:rsidP="00052B68">
      <w:pPr>
        <w:pStyle w:val="Default"/>
        <w:ind w:left="4254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IX</w:t>
      </w:r>
      <w:r w:rsidR="00912059" w:rsidRPr="007C2392">
        <w:rPr>
          <w:b/>
          <w:bCs/>
          <w:color w:val="auto"/>
          <w:sz w:val="22"/>
          <w:szCs w:val="22"/>
        </w:rPr>
        <w:t>.</w:t>
      </w:r>
    </w:p>
    <w:p w14:paraId="3D49AF2B" w14:textId="1C5322F6" w:rsidR="00912059" w:rsidRPr="007C2392" w:rsidRDefault="00912059" w:rsidP="004E501E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C04E5">
        <w:rPr>
          <w:b/>
          <w:bCs/>
          <w:color w:val="auto"/>
          <w:sz w:val="22"/>
          <w:szCs w:val="22"/>
          <w:u w:val="single"/>
        </w:rPr>
        <w:t>Registr smluv</w:t>
      </w:r>
    </w:p>
    <w:p w14:paraId="4ED1E0B5" w14:textId="77777777" w:rsidR="007C2392" w:rsidRPr="007C2392" w:rsidRDefault="007C2392" w:rsidP="001A56AE">
      <w:pPr>
        <w:pStyle w:val="Default"/>
        <w:ind w:left="1984" w:firstLine="709"/>
        <w:jc w:val="center"/>
        <w:rPr>
          <w:color w:val="auto"/>
          <w:sz w:val="22"/>
          <w:szCs w:val="22"/>
        </w:rPr>
      </w:pPr>
    </w:p>
    <w:p w14:paraId="64A662A8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9.1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Zhotovitel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Zhotovitel bere na vědomí, že uveřejnění Smlouvy v registru smluv zajistí Objednatel. Do registru smluv bude vložen elektronický obraz textového obsahu Smlouvy v otevřeném a strojově čitelném formátu a rovněž metadata Smlouvy.</w:t>
      </w:r>
    </w:p>
    <w:p w14:paraId="5E23BE3E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1C4629FE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9.2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Zhotovitel bere na vědomí a výslovně souhlasí, že Smlouva bude uveřejněna v registru smluv bez ohledu na skutečnost, zda spadá pod některou z výjimek z povinnosti uveřejnění stanovenou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>. § 3 odst. 2 zákona o registru smluv.</w:t>
      </w:r>
    </w:p>
    <w:p w14:paraId="4AC5A41A" w14:textId="77777777" w:rsidR="000D4265" w:rsidRPr="007C2392" w:rsidRDefault="000D4265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1B356771" w14:textId="77777777" w:rsidR="00912059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9.3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V rámci Smlouvy nebudou uveřejněny informace stanovené v </w:t>
      </w:r>
      <w:proofErr w:type="spellStart"/>
      <w:r w:rsidR="00912059" w:rsidRPr="007C2392">
        <w:rPr>
          <w:color w:val="auto"/>
          <w:sz w:val="22"/>
          <w:szCs w:val="22"/>
        </w:rPr>
        <w:t>ust</w:t>
      </w:r>
      <w:proofErr w:type="spellEnd"/>
      <w:r w:rsidR="00912059" w:rsidRPr="007C2392">
        <w:rPr>
          <w:color w:val="auto"/>
          <w:sz w:val="22"/>
          <w:szCs w:val="22"/>
        </w:rPr>
        <w:t xml:space="preserve">. § 3 odst. 1 zákona o registru smluv označené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hotovitelem před podpisem Smlouvy.</w:t>
      </w:r>
    </w:p>
    <w:p w14:paraId="6ACE2667" w14:textId="77777777" w:rsidR="00810822" w:rsidRPr="007C2392" w:rsidRDefault="00810822" w:rsidP="00810822">
      <w:pPr>
        <w:pStyle w:val="Default"/>
        <w:ind w:left="709" w:hanging="709"/>
        <w:jc w:val="both"/>
        <w:rPr>
          <w:color w:val="auto"/>
          <w:sz w:val="22"/>
          <w:szCs w:val="22"/>
        </w:rPr>
      </w:pPr>
    </w:p>
    <w:p w14:paraId="01A41AC8" w14:textId="77777777" w:rsidR="00781587" w:rsidRDefault="00810822" w:rsidP="000D4265">
      <w:pPr>
        <w:pStyle w:val="Default"/>
        <w:ind w:left="709" w:hanging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9.4</w:t>
      </w:r>
      <w:r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Objednatel je povinen informovat </w:t>
      </w:r>
      <w:r>
        <w:rPr>
          <w:color w:val="auto"/>
          <w:sz w:val="22"/>
          <w:szCs w:val="22"/>
        </w:rPr>
        <w:t>z</w:t>
      </w:r>
      <w:r w:rsidR="00912059" w:rsidRPr="007C2392">
        <w:rPr>
          <w:color w:val="auto"/>
          <w:sz w:val="22"/>
          <w:szCs w:val="22"/>
        </w:rPr>
        <w:t>hotovitele o datu uveřejnění Smlouvy v registru smluv nejpozději do 3 (tří) pracovních dnů ode dne uveřejnění Smlouvy.</w:t>
      </w:r>
    </w:p>
    <w:p w14:paraId="0FA42AB9" w14:textId="77777777" w:rsidR="00781587" w:rsidRDefault="00781587" w:rsidP="00781587">
      <w:pPr>
        <w:pStyle w:val="Default"/>
        <w:ind w:left="709" w:hanging="709"/>
        <w:jc w:val="center"/>
        <w:rPr>
          <w:color w:val="auto"/>
          <w:sz w:val="22"/>
          <w:szCs w:val="22"/>
        </w:rPr>
      </w:pPr>
    </w:p>
    <w:p w14:paraId="2807BA4D" w14:textId="77777777" w:rsidR="00781587" w:rsidRP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</w:rPr>
      </w:pPr>
      <w:r w:rsidRPr="00781587">
        <w:rPr>
          <w:b/>
          <w:color w:val="auto"/>
          <w:sz w:val="22"/>
          <w:szCs w:val="22"/>
        </w:rPr>
        <w:t xml:space="preserve">X. </w:t>
      </w:r>
    </w:p>
    <w:p w14:paraId="4B82D8B4" w14:textId="77777777" w:rsidR="00781587" w:rsidRDefault="00781587" w:rsidP="00781587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  <w:r w:rsidRPr="00781587">
        <w:rPr>
          <w:b/>
          <w:color w:val="auto"/>
          <w:sz w:val="22"/>
          <w:szCs w:val="22"/>
          <w:u w:val="single"/>
        </w:rPr>
        <w:t>Ochrana osobních údajů</w:t>
      </w:r>
    </w:p>
    <w:p w14:paraId="75C04079" w14:textId="77777777" w:rsidR="00781587" w:rsidRPr="00781587" w:rsidRDefault="00781587" w:rsidP="006E5490">
      <w:pPr>
        <w:pStyle w:val="Default"/>
        <w:ind w:left="709" w:hanging="709"/>
        <w:jc w:val="center"/>
        <w:rPr>
          <w:b/>
          <w:color w:val="auto"/>
          <w:sz w:val="22"/>
          <w:szCs w:val="22"/>
          <w:u w:val="single"/>
        </w:rPr>
      </w:pPr>
    </w:p>
    <w:p w14:paraId="6B766AA0" w14:textId="77777777" w:rsidR="000F5FB9" w:rsidRPr="006C045C" w:rsidRDefault="000F5FB9" w:rsidP="006C045C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6C045C">
        <w:rPr>
          <w:rFonts w:cs="Arial"/>
          <w:szCs w:val="22"/>
        </w:rPr>
        <w:t xml:space="preserve">V 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</w:t>
      </w:r>
      <w:r w:rsidR="00BB5982">
        <w:rPr>
          <w:rFonts w:cs="Arial"/>
        </w:rPr>
        <w:t>110/2019</w:t>
      </w:r>
      <w:r w:rsidRPr="006C045C">
        <w:rPr>
          <w:rFonts w:cs="Arial"/>
          <w:szCs w:val="22"/>
        </w:rPr>
        <w:t xml:space="preserve"> Sb., o ochraně osobních údajů a o změně některých zákonů nebo zákonným předpisem, který tento zákon nahradí.</w:t>
      </w:r>
    </w:p>
    <w:p w14:paraId="38E561F4" w14:textId="77777777" w:rsidR="000F5FB9" w:rsidRPr="006C045C" w:rsidRDefault="000F5FB9" w:rsidP="006C045C">
      <w:pPr>
        <w:pStyle w:val="Odstavecseseznamem"/>
        <w:spacing w:before="120"/>
        <w:ind w:left="709" w:hanging="709"/>
        <w:jc w:val="both"/>
        <w:rPr>
          <w:rFonts w:cs="Arial"/>
          <w:szCs w:val="22"/>
        </w:rPr>
      </w:pPr>
    </w:p>
    <w:p w14:paraId="52EBA1C9" w14:textId="77777777" w:rsidR="000F5FB9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  <w:r w:rsidRPr="006C045C">
        <w:rPr>
          <w:rFonts w:cs="Arial"/>
          <w:szCs w:val="22"/>
        </w:rPr>
        <w:t xml:space="preserve">            (varianta pro případ, kdy zhotovitelem je fyzická osoba)</w:t>
      </w:r>
    </w:p>
    <w:p w14:paraId="34AA752F" w14:textId="77777777" w:rsidR="00C17992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0A5E6BC3" w14:textId="77777777" w:rsidR="00C17992" w:rsidRDefault="00C17992" w:rsidP="00C17992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</w:rPr>
      </w:pPr>
      <w:r>
        <w:rPr>
          <w:rFonts w:cs="Arial"/>
          <w:szCs w:val="22"/>
        </w:rPr>
        <w:t>Objednatel</w:t>
      </w:r>
      <w:r>
        <w:rPr>
          <w:rFonts w:cs="Arial"/>
        </w:rPr>
        <w:t xml:space="preserve"> </w:t>
      </w:r>
      <w:bookmarkStart w:id="3" w:name="_Hlk23488953"/>
      <w:r w:rsidR="00155794" w:rsidRPr="00734F43">
        <w:rPr>
          <w:rFonts w:cs="Arial"/>
          <w:szCs w:val="22"/>
          <w:highlight w:val="yellow"/>
        </w:rPr>
        <w:t>jako správce osobních údajů dle zákona č. 110/2019 Sb., o zpracování osobních údajů,</w:t>
      </w:r>
      <w:r w:rsidR="00155794" w:rsidRPr="00734F43">
        <w:rPr>
          <w:rFonts w:cs="Arial"/>
          <w:b/>
          <w:bCs/>
          <w:szCs w:val="22"/>
          <w:highlight w:val="yellow"/>
        </w:rPr>
        <w:t xml:space="preserve"> </w:t>
      </w:r>
      <w:r w:rsidR="00155794" w:rsidRPr="00734F43">
        <w:rPr>
          <w:rFonts w:cs="Arial"/>
          <w:szCs w:val="22"/>
          <w:highlight w:val="yellow"/>
        </w:rPr>
        <w:t xml:space="preserve">a platného nařízení (EU) 2016/679 (GDPR), tímto informuje subjekt </w:t>
      </w:r>
      <w:r w:rsidR="00155794" w:rsidRPr="00EF13F7">
        <w:rPr>
          <w:rFonts w:cs="Arial"/>
          <w:szCs w:val="22"/>
          <w:highlight w:val="yellow"/>
        </w:rPr>
        <w:t>osobních</w:t>
      </w:r>
      <w:r w:rsidR="00155794" w:rsidRPr="00E7423B">
        <w:rPr>
          <w:rFonts w:cs="Arial"/>
          <w:szCs w:val="22"/>
          <w:highlight w:val="yellow"/>
        </w:rPr>
        <w:t xml:space="preserve"> </w:t>
      </w:r>
      <w:r w:rsidR="00155794" w:rsidRPr="00EF13F7">
        <w:rPr>
          <w:rFonts w:cs="Arial"/>
          <w:szCs w:val="22"/>
          <w:highlight w:val="yellow"/>
        </w:rPr>
        <w:t>údajů</w:t>
      </w:r>
      <w:r w:rsidR="00155794" w:rsidRPr="00734F43">
        <w:rPr>
          <w:rFonts w:cs="Arial"/>
          <w:szCs w:val="22"/>
          <w:highlight w:val="yellow"/>
        </w:rPr>
        <w:t>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Škůdce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Škůdce zavazuje dodržovat po celou dobu trvání skartační lhůty ve smyslu § 2 písm. s) zákona č. 499/2004 Sb., o archivnictví a spisové službě a o změně některých zákonů, ve znění pozdějších předpisů</w:t>
      </w:r>
      <w:r w:rsidR="00155794">
        <w:rPr>
          <w:rFonts w:cs="Arial"/>
          <w:szCs w:val="22"/>
          <w:highlight w:val="yellow"/>
        </w:rPr>
        <w:t>.</w:t>
      </w:r>
      <w:bookmarkEnd w:id="3"/>
      <w:r w:rsidR="00155794">
        <w:rPr>
          <w:rFonts w:cs="Arial"/>
          <w:szCs w:val="22"/>
          <w:highlight w:val="yellow"/>
        </w:rPr>
        <w:t xml:space="preserve"> </w:t>
      </w:r>
    </w:p>
    <w:p w14:paraId="6358C997" w14:textId="77777777" w:rsidR="00C17992" w:rsidRPr="006C045C" w:rsidRDefault="00C17992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603A9712" w14:textId="77777777" w:rsidR="000F5FB9" w:rsidRPr="006C045C" w:rsidRDefault="000F5FB9" w:rsidP="006C045C">
      <w:pPr>
        <w:pStyle w:val="Odstavecseseznamem"/>
        <w:tabs>
          <w:tab w:val="left" w:pos="851"/>
        </w:tabs>
        <w:spacing w:before="120"/>
        <w:ind w:left="709" w:hanging="709"/>
        <w:jc w:val="both"/>
        <w:rPr>
          <w:rFonts w:cs="Arial"/>
          <w:szCs w:val="22"/>
        </w:rPr>
      </w:pPr>
    </w:p>
    <w:p w14:paraId="07CC8958" w14:textId="3E9F5D15" w:rsidR="00742B99" w:rsidRPr="009A0C53" w:rsidRDefault="00742B99" w:rsidP="006E5490">
      <w:pPr>
        <w:pStyle w:val="Default"/>
        <w:ind w:left="709" w:hanging="709"/>
        <w:jc w:val="center"/>
        <w:rPr>
          <w:b/>
          <w:sz w:val="21"/>
          <w:szCs w:val="21"/>
        </w:rPr>
      </w:pPr>
    </w:p>
    <w:p w14:paraId="4CBDA825" w14:textId="77777777" w:rsidR="007875E3" w:rsidRDefault="007C2392" w:rsidP="00742B99">
      <w:pPr>
        <w:jc w:val="center"/>
        <w:rPr>
          <w:rFonts w:cs="Arial"/>
          <w:sz w:val="21"/>
          <w:szCs w:val="21"/>
          <w:u w:val="single"/>
        </w:rPr>
      </w:pPr>
      <w:r>
        <w:rPr>
          <w:rStyle w:val="Siln"/>
          <w:rFonts w:cs="Arial"/>
          <w:sz w:val="21"/>
          <w:szCs w:val="21"/>
        </w:rPr>
        <w:t>X</w:t>
      </w:r>
      <w:r w:rsidR="00781587">
        <w:rPr>
          <w:rStyle w:val="Siln"/>
          <w:rFonts w:cs="Arial"/>
          <w:sz w:val="21"/>
          <w:szCs w:val="21"/>
        </w:rPr>
        <w:t>I</w:t>
      </w:r>
      <w:r>
        <w:rPr>
          <w:rStyle w:val="Siln"/>
          <w:rFonts w:cs="Arial"/>
          <w:sz w:val="21"/>
          <w:szCs w:val="21"/>
        </w:rPr>
        <w:t>.</w:t>
      </w:r>
      <w:r w:rsidR="007875E3">
        <w:rPr>
          <w:rFonts w:cs="Arial"/>
          <w:sz w:val="21"/>
          <w:szCs w:val="21"/>
        </w:rPr>
        <w:br/>
      </w:r>
      <w:r w:rsidR="007875E3" w:rsidRPr="00781587">
        <w:rPr>
          <w:rStyle w:val="Siln"/>
          <w:rFonts w:cs="Arial"/>
          <w:szCs w:val="22"/>
          <w:u w:val="single"/>
        </w:rPr>
        <w:t>Závěrečná ustanovení</w:t>
      </w:r>
      <w:r w:rsidR="007875E3" w:rsidRPr="00DC04E5">
        <w:rPr>
          <w:rFonts w:cs="Arial"/>
          <w:sz w:val="21"/>
          <w:szCs w:val="21"/>
          <w:u w:val="single"/>
        </w:rPr>
        <w:br/>
      </w:r>
    </w:p>
    <w:p w14:paraId="4A0E50D2" w14:textId="77777777" w:rsidR="00155794" w:rsidRDefault="000D4265" w:rsidP="000D4265">
      <w:pPr>
        <w:pStyle w:val="Default"/>
        <w:ind w:left="708" w:hanging="708"/>
        <w:jc w:val="both"/>
        <w:rPr>
          <w:sz w:val="22"/>
          <w:szCs w:val="22"/>
          <w:highlight w:val="yellow"/>
        </w:rPr>
      </w:pPr>
      <w:r>
        <w:rPr>
          <w:color w:val="auto"/>
          <w:sz w:val="22"/>
          <w:szCs w:val="22"/>
        </w:rPr>
        <w:t>1</w:t>
      </w:r>
      <w:r w:rsidR="00781587">
        <w:rPr>
          <w:color w:val="auto"/>
          <w:sz w:val="22"/>
          <w:szCs w:val="22"/>
        </w:rPr>
        <w:t>1</w:t>
      </w:r>
      <w:r>
        <w:rPr>
          <w:color w:val="auto"/>
          <w:sz w:val="22"/>
          <w:szCs w:val="22"/>
        </w:rPr>
        <w:t>.1</w:t>
      </w:r>
      <w:r w:rsidR="00912059" w:rsidRPr="007C2392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ab/>
      </w:r>
      <w:r w:rsidR="00155794" w:rsidRPr="00387476">
        <w:rPr>
          <w:sz w:val="22"/>
          <w:szCs w:val="22"/>
          <w:highlight w:val="yellow"/>
        </w:rPr>
        <w:t xml:space="preserve">Zhotovitel </w:t>
      </w:r>
      <w:bookmarkStart w:id="4" w:name="_Hlk24373297"/>
      <w:r w:rsidR="00155794" w:rsidRPr="00387476">
        <w:rPr>
          <w:sz w:val="22"/>
          <w:szCs w:val="22"/>
          <w:highlight w:val="yellow"/>
        </w:rPr>
        <w:t xml:space="preserve">poskytuje souhlas </w:t>
      </w:r>
      <w:r w:rsidR="00155794" w:rsidRPr="00155794">
        <w:rPr>
          <w:sz w:val="22"/>
          <w:szCs w:val="22"/>
          <w:highlight w:val="yellow"/>
        </w:rPr>
        <w:t>s uv</w:t>
      </w:r>
      <w:r w:rsidR="00155794" w:rsidRPr="00E7423B">
        <w:rPr>
          <w:sz w:val="22"/>
          <w:szCs w:val="22"/>
          <w:highlight w:val="yellow"/>
        </w:rPr>
        <w:t xml:space="preserve">eřejněním Smlouvy v registru smluv zřízeným zákonem č. 340/2015 Sb., o zvláštních podmínkách účinnosti některých smluv, uveřejňování těchto smluv a o registru smluv, ve znění pozdějších předpisů (dále jako „zákon o registru smluv”). </w:t>
      </w:r>
      <w:r w:rsidR="0044335A">
        <w:rPr>
          <w:sz w:val="22"/>
          <w:szCs w:val="22"/>
          <w:highlight w:val="yellow"/>
        </w:rPr>
        <w:t>Zhotovitel</w:t>
      </w:r>
      <w:r w:rsidR="00155794" w:rsidRPr="00E7423B">
        <w:rPr>
          <w:sz w:val="22"/>
          <w:szCs w:val="22"/>
          <w:highlight w:val="yellow"/>
        </w:rPr>
        <w:t xml:space="preserve"> bere na vědomí, že uveřejnění Smlouvy v registru smluv zajistí </w:t>
      </w:r>
      <w:r w:rsidR="0044335A">
        <w:rPr>
          <w:sz w:val="22"/>
          <w:szCs w:val="22"/>
          <w:highlight w:val="yellow"/>
        </w:rPr>
        <w:t>Objednatel</w:t>
      </w:r>
      <w:r w:rsidR="00155794" w:rsidRPr="00E7423B">
        <w:rPr>
          <w:sz w:val="22"/>
          <w:szCs w:val="22"/>
          <w:highlight w:val="yellow"/>
        </w:rPr>
        <w:t>. Do registru smluv bude vložen elektronický obraz textového obsahu Smlouvy v otevřeném a strojově čitelném formátu a rovněž metadata Smlouvy</w:t>
      </w:r>
      <w:bookmarkEnd w:id="4"/>
      <w:r w:rsidR="00155794">
        <w:rPr>
          <w:sz w:val="22"/>
          <w:szCs w:val="22"/>
          <w:highlight w:val="yellow"/>
        </w:rPr>
        <w:t>.</w:t>
      </w:r>
    </w:p>
    <w:p w14:paraId="223F5505" w14:textId="77777777" w:rsidR="00155794" w:rsidRDefault="00155794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52C7F240" w14:textId="77777777" w:rsidR="00D47A7B" w:rsidRDefault="00155794" w:rsidP="00155794">
      <w:pPr>
        <w:pStyle w:val="Default"/>
        <w:ind w:left="708" w:hanging="708"/>
        <w:jc w:val="both"/>
        <w:rPr>
          <w:sz w:val="22"/>
          <w:szCs w:val="22"/>
          <w:highlight w:val="yellow"/>
        </w:rPr>
      </w:pPr>
      <w:r w:rsidRPr="00387476">
        <w:rPr>
          <w:color w:val="auto"/>
          <w:sz w:val="22"/>
          <w:szCs w:val="22"/>
          <w:highlight w:val="yellow"/>
        </w:rPr>
        <w:t>11.2</w:t>
      </w:r>
      <w:r>
        <w:rPr>
          <w:color w:val="auto"/>
          <w:sz w:val="22"/>
          <w:szCs w:val="22"/>
        </w:rPr>
        <w:tab/>
      </w:r>
      <w:r w:rsidRPr="00387476">
        <w:rPr>
          <w:color w:val="auto"/>
          <w:sz w:val="22"/>
          <w:szCs w:val="22"/>
          <w:highlight w:val="yellow"/>
        </w:rPr>
        <w:t xml:space="preserve">Tato smlouva </w:t>
      </w:r>
      <w:bookmarkStart w:id="5" w:name="_Hlk24373506"/>
      <w:r w:rsidRPr="00155794">
        <w:rPr>
          <w:sz w:val="22"/>
          <w:szCs w:val="22"/>
          <w:highlight w:val="yellow"/>
        </w:rPr>
        <w:t xml:space="preserve">nabývá </w:t>
      </w:r>
      <w:r w:rsidRPr="00E7423B">
        <w:rPr>
          <w:sz w:val="22"/>
          <w:szCs w:val="22"/>
          <w:highlight w:val="yellow"/>
        </w:rPr>
        <w:t>platnosti dnem podpisu smluvními stranami a účinnosti dnem zveřejnění v registru smluv dle ustanoveni § 6 zákona č. 340/2015 Sb., o zvláštních podmínkách účinnosti některých smluv, uveřejňování těchto smluv a o registru smluv (zákon o registru smluv), ve znění pozdějších předpisů</w:t>
      </w:r>
      <w:bookmarkEnd w:id="5"/>
      <w:r w:rsidR="0044335A">
        <w:rPr>
          <w:sz w:val="22"/>
          <w:szCs w:val="22"/>
          <w:highlight w:val="yellow"/>
        </w:rPr>
        <w:t>.</w:t>
      </w:r>
    </w:p>
    <w:p w14:paraId="5BA56D85" w14:textId="77777777" w:rsidR="00D47A7B" w:rsidRDefault="00D47A7B" w:rsidP="00155794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22DC0D02" w14:textId="77777777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55794" w:rsidRPr="00387476">
        <w:rPr>
          <w:color w:val="auto"/>
          <w:sz w:val="22"/>
          <w:szCs w:val="22"/>
          <w:highlight w:val="yellow"/>
        </w:rPr>
        <w:t>3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Smlouva je uzavřena na dobu určitou a </w:t>
      </w:r>
      <w:proofErr w:type="gramStart"/>
      <w:r w:rsidR="00912059" w:rsidRPr="007C2392">
        <w:rPr>
          <w:color w:val="auto"/>
          <w:sz w:val="22"/>
          <w:szCs w:val="22"/>
        </w:rPr>
        <w:t>skončí</w:t>
      </w:r>
      <w:proofErr w:type="gramEnd"/>
      <w:r w:rsidR="00912059" w:rsidRPr="007C2392">
        <w:rPr>
          <w:color w:val="auto"/>
          <w:sz w:val="22"/>
          <w:szCs w:val="22"/>
        </w:rPr>
        <w:t xml:space="preserve"> řádným a úplným splněním předmětu této Smlouvy Smluvními stranami.</w:t>
      </w:r>
    </w:p>
    <w:p w14:paraId="6EEBC21E" w14:textId="77777777" w:rsidR="000D4265" w:rsidRPr="007C2392" w:rsidRDefault="000D4265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</w:p>
    <w:p w14:paraId="6582E22C" w14:textId="77777777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55794" w:rsidRPr="00387476">
        <w:rPr>
          <w:color w:val="auto"/>
          <w:sz w:val="22"/>
          <w:szCs w:val="22"/>
          <w:highlight w:val="yellow"/>
        </w:rPr>
        <w:t>4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Tuto Smlouvu je možné měnit pouze prostřednictvím vzestupně číslovaných dodatků uzavřených v listinné podobě.</w:t>
      </w:r>
    </w:p>
    <w:p w14:paraId="692B93C3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47D0A19E" w14:textId="77777777" w:rsidR="00912059" w:rsidRDefault="00781587" w:rsidP="000D4265">
      <w:pPr>
        <w:pStyle w:val="Default"/>
        <w:ind w:left="708" w:hanging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55794" w:rsidRPr="00387476">
        <w:rPr>
          <w:color w:val="auto"/>
          <w:sz w:val="22"/>
          <w:szCs w:val="22"/>
          <w:highlight w:val="yellow"/>
        </w:rPr>
        <w:t>5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>Pokud není ve Smlouvě a jejích přílohách stanoveno jinak, řídí se právní vztah založený touto Smlouvou Občanským zákoníkem.</w:t>
      </w:r>
    </w:p>
    <w:p w14:paraId="29D4F4F4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69C60436" w14:textId="029C2515" w:rsidR="00912059" w:rsidRDefault="00781587" w:rsidP="000D4265">
      <w:pPr>
        <w:pStyle w:val="Default"/>
        <w:ind w:left="708" w:hanging="708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</w:t>
      </w:r>
      <w:r w:rsidR="000D4265">
        <w:rPr>
          <w:bCs/>
          <w:color w:val="auto"/>
          <w:sz w:val="22"/>
          <w:szCs w:val="22"/>
        </w:rPr>
        <w:t>.</w:t>
      </w:r>
      <w:r w:rsidR="00155794" w:rsidRPr="00387476">
        <w:rPr>
          <w:bCs/>
          <w:color w:val="auto"/>
          <w:sz w:val="22"/>
          <w:szCs w:val="22"/>
          <w:highlight w:val="yellow"/>
        </w:rPr>
        <w:t>6</w:t>
      </w:r>
      <w:r w:rsidR="000D4265">
        <w:rPr>
          <w:bCs/>
          <w:color w:val="auto"/>
          <w:sz w:val="22"/>
          <w:szCs w:val="22"/>
        </w:rPr>
        <w:tab/>
      </w:r>
      <w:r w:rsidR="00912059" w:rsidRPr="007C2392">
        <w:rPr>
          <w:bCs/>
          <w:color w:val="auto"/>
          <w:sz w:val="22"/>
          <w:szCs w:val="22"/>
        </w:rPr>
        <w:t xml:space="preserve">Tato Smlouva se vyhotovuje ve </w:t>
      </w:r>
      <w:r w:rsidR="00034B81" w:rsidRPr="00034B81">
        <w:rPr>
          <w:bCs/>
          <w:color w:val="auto"/>
          <w:sz w:val="22"/>
          <w:szCs w:val="22"/>
          <w:highlight w:val="green"/>
        </w:rPr>
        <w:t>4</w:t>
      </w:r>
      <w:r w:rsidR="00912059" w:rsidRPr="00034B81">
        <w:rPr>
          <w:bCs/>
          <w:color w:val="auto"/>
          <w:sz w:val="22"/>
          <w:szCs w:val="22"/>
          <w:highlight w:val="green"/>
        </w:rPr>
        <w:t xml:space="preserve"> stejnopisech</w:t>
      </w:r>
      <w:r w:rsidR="00912059" w:rsidRPr="007C2392">
        <w:rPr>
          <w:bCs/>
          <w:color w:val="auto"/>
          <w:sz w:val="22"/>
          <w:szCs w:val="22"/>
        </w:rPr>
        <w:t xml:space="preserve">, z nichž obě Smluvní strany </w:t>
      </w:r>
      <w:proofErr w:type="gramStart"/>
      <w:r w:rsidR="00912059" w:rsidRPr="007C2392">
        <w:rPr>
          <w:bCs/>
          <w:color w:val="auto"/>
          <w:sz w:val="22"/>
          <w:szCs w:val="22"/>
        </w:rPr>
        <w:t>obdrží</w:t>
      </w:r>
      <w:proofErr w:type="gramEnd"/>
      <w:r w:rsidR="00912059" w:rsidRPr="007C2392">
        <w:rPr>
          <w:bCs/>
          <w:color w:val="auto"/>
          <w:sz w:val="22"/>
          <w:szCs w:val="22"/>
        </w:rPr>
        <w:t xml:space="preserve"> po </w:t>
      </w:r>
      <w:r w:rsidR="00034B81" w:rsidRPr="00034B81">
        <w:rPr>
          <w:bCs/>
          <w:color w:val="auto"/>
          <w:sz w:val="22"/>
          <w:szCs w:val="22"/>
          <w:highlight w:val="green"/>
        </w:rPr>
        <w:t>2</w:t>
      </w:r>
      <w:r w:rsidR="00912059" w:rsidRPr="00034B81">
        <w:rPr>
          <w:bCs/>
          <w:color w:val="auto"/>
          <w:sz w:val="22"/>
          <w:szCs w:val="22"/>
          <w:highlight w:val="green"/>
        </w:rPr>
        <w:t xml:space="preserve"> stejnopisech</w:t>
      </w:r>
      <w:r w:rsidR="00912059" w:rsidRPr="007C2392">
        <w:rPr>
          <w:bCs/>
          <w:color w:val="auto"/>
          <w:sz w:val="22"/>
          <w:szCs w:val="22"/>
        </w:rPr>
        <w:t>.</w:t>
      </w:r>
    </w:p>
    <w:p w14:paraId="6C9C8812" w14:textId="77777777" w:rsidR="000D4265" w:rsidRPr="007C2392" w:rsidRDefault="000D4265" w:rsidP="00AF17D7">
      <w:pPr>
        <w:pStyle w:val="Default"/>
        <w:jc w:val="both"/>
        <w:rPr>
          <w:color w:val="auto"/>
          <w:sz w:val="22"/>
          <w:szCs w:val="22"/>
        </w:rPr>
      </w:pPr>
    </w:p>
    <w:p w14:paraId="4C1D0F6D" w14:textId="77777777" w:rsidR="00912059" w:rsidRPr="007C2392" w:rsidRDefault="00781587" w:rsidP="000D4265">
      <w:pPr>
        <w:pStyle w:val="Default"/>
        <w:ind w:left="708" w:hanging="708"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>11</w:t>
      </w:r>
      <w:r w:rsidR="000D4265">
        <w:rPr>
          <w:sz w:val="22"/>
          <w:szCs w:val="22"/>
        </w:rPr>
        <w:t>.</w:t>
      </w:r>
      <w:r w:rsidR="00155794" w:rsidRPr="00387476">
        <w:rPr>
          <w:sz w:val="22"/>
          <w:szCs w:val="22"/>
          <w:highlight w:val="yellow"/>
        </w:rPr>
        <w:t>7</w:t>
      </w:r>
      <w:r w:rsidR="000D4265">
        <w:rPr>
          <w:sz w:val="22"/>
          <w:szCs w:val="22"/>
        </w:rPr>
        <w:tab/>
      </w:r>
      <w:r w:rsidR="00912059" w:rsidRPr="007C2392">
        <w:rPr>
          <w:sz w:val="22"/>
          <w:szCs w:val="22"/>
        </w:rPr>
        <w:t>Smluvní strany níže svým podpisem stvrzují, že si Smlouvu před jejím podpisem přečetly, s jejím obsahem souhlasí, a tato je sepsána podle jejich pravé a skutečné vůle, srozumitelně a určitě, nikoli v tísni za nápadně nevýhodných podmínek.</w:t>
      </w:r>
    </w:p>
    <w:p w14:paraId="11E5B03A" w14:textId="77777777" w:rsidR="00912059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33A65C91" w14:textId="77777777" w:rsidR="00912059" w:rsidRDefault="00912059" w:rsidP="00912059">
      <w:pPr>
        <w:pStyle w:val="Default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14:paraId="1039E2B2" w14:textId="77777777" w:rsidR="00912059" w:rsidRDefault="00781587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11</w:t>
      </w:r>
      <w:r w:rsidR="000D4265">
        <w:rPr>
          <w:bCs/>
          <w:color w:val="auto"/>
          <w:sz w:val="22"/>
          <w:szCs w:val="22"/>
        </w:rPr>
        <w:t>.</w:t>
      </w:r>
      <w:r w:rsidR="00155794" w:rsidRPr="00387476">
        <w:rPr>
          <w:bCs/>
          <w:color w:val="auto"/>
          <w:sz w:val="22"/>
          <w:szCs w:val="22"/>
          <w:highlight w:val="yellow"/>
        </w:rPr>
        <w:t>8</w:t>
      </w:r>
      <w:r w:rsidR="000D4265">
        <w:rPr>
          <w:bCs/>
          <w:color w:val="auto"/>
          <w:sz w:val="22"/>
          <w:szCs w:val="22"/>
        </w:rPr>
        <w:tab/>
      </w:r>
      <w:r w:rsidR="00912059" w:rsidRPr="007C2392">
        <w:rPr>
          <w:bCs/>
          <w:color w:val="auto"/>
          <w:sz w:val="22"/>
          <w:szCs w:val="22"/>
        </w:rPr>
        <w:t xml:space="preserve"> Veškerá korespondence bude adresována na</w:t>
      </w:r>
      <w:r w:rsidR="00912059" w:rsidRPr="007C2392">
        <w:rPr>
          <w:b/>
          <w:bCs/>
          <w:color w:val="auto"/>
          <w:sz w:val="22"/>
          <w:szCs w:val="22"/>
        </w:rPr>
        <w:t>:</w:t>
      </w:r>
    </w:p>
    <w:p w14:paraId="6BCDAAB3" w14:textId="77777777" w:rsidR="00034B81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Státní pozemkový úřad, </w:t>
      </w:r>
    </w:p>
    <w:p w14:paraId="4C1A9634" w14:textId="77777777" w:rsidR="00034B81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Krajský pozemkový úřad pro Pardubický kraj,</w:t>
      </w:r>
    </w:p>
    <w:p w14:paraId="3301286D" w14:textId="77777777" w:rsidR="00034B81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Pobočka Svitavy</w:t>
      </w:r>
    </w:p>
    <w:p w14:paraId="4E78A7C7" w14:textId="77777777" w:rsidR="00034B81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Milady Horákové 373/10,</w:t>
      </w:r>
    </w:p>
    <w:p w14:paraId="38107E65" w14:textId="05C95064" w:rsidR="00034B81" w:rsidRDefault="00034B81" w:rsidP="00034B81">
      <w:pPr>
        <w:pStyle w:val="Default"/>
        <w:ind w:firstLine="709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568 02 Svitavy</w:t>
      </w:r>
    </w:p>
    <w:p w14:paraId="17BA8D19" w14:textId="77777777" w:rsidR="0073100D" w:rsidRDefault="0073100D" w:rsidP="00AF17D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14:paraId="6AC3C807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630D764C" w14:textId="77777777" w:rsidR="00034B81" w:rsidRDefault="00781587" w:rsidP="00AF17D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11</w:t>
      </w:r>
      <w:r w:rsidR="000D4265">
        <w:rPr>
          <w:color w:val="auto"/>
          <w:sz w:val="22"/>
          <w:szCs w:val="22"/>
        </w:rPr>
        <w:t>.</w:t>
      </w:r>
      <w:r w:rsidR="00155794" w:rsidRPr="00387476">
        <w:rPr>
          <w:color w:val="auto"/>
          <w:sz w:val="22"/>
          <w:szCs w:val="22"/>
          <w:highlight w:val="yellow"/>
        </w:rPr>
        <w:t>9</w:t>
      </w:r>
      <w:r w:rsidR="000D4265">
        <w:rPr>
          <w:color w:val="auto"/>
          <w:sz w:val="22"/>
          <w:szCs w:val="22"/>
        </w:rPr>
        <w:tab/>
      </w:r>
      <w:r w:rsidR="00912059" w:rsidRPr="007C2392">
        <w:rPr>
          <w:color w:val="auto"/>
          <w:sz w:val="22"/>
          <w:szCs w:val="22"/>
        </w:rPr>
        <w:t xml:space="preserve"> Nedílnou součástí této Smlouvy jsou následující přílohy:</w:t>
      </w:r>
      <w:r w:rsidR="00034B81">
        <w:rPr>
          <w:color w:val="auto"/>
          <w:sz w:val="22"/>
          <w:szCs w:val="22"/>
        </w:rPr>
        <w:t xml:space="preserve"> </w:t>
      </w:r>
    </w:p>
    <w:p w14:paraId="73DDAD79" w14:textId="16A21507" w:rsidR="00912059" w:rsidRDefault="00034B81" w:rsidP="00034B81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034B81">
        <w:rPr>
          <w:color w:val="auto"/>
          <w:sz w:val="22"/>
          <w:szCs w:val="22"/>
          <w:highlight w:val="green"/>
        </w:rPr>
        <w:t>Přílohou č. 1 této smlouvy je nabídkový rozpočet zhotovitele včetně závazných jednotkových cen (oceněný soupis stavebních prací, dodávek a služeb s výkazem výměr).</w:t>
      </w:r>
    </w:p>
    <w:p w14:paraId="1A55019B" w14:textId="77777777" w:rsidR="00AF17D7" w:rsidRPr="007C2392" w:rsidRDefault="00AF17D7" w:rsidP="00AF17D7">
      <w:pPr>
        <w:pStyle w:val="Default"/>
        <w:jc w:val="both"/>
        <w:rPr>
          <w:color w:val="auto"/>
          <w:sz w:val="22"/>
          <w:szCs w:val="22"/>
        </w:rPr>
      </w:pPr>
    </w:p>
    <w:p w14:paraId="4A2B5A85" w14:textId="77777777" w:rsidR="007875E3" w:rsidRDefault="007875E3" w:rsidP="000D4265">
      <w:p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/>
      </w:r>
      <w:r>
        <w:rPr>
          <w:rFonts w:cs="Arial"/>
          <w:sz w:val="21"/>
          <w:szCs w:val="21"/>
        </w:rPr>
        <w:br/>
      </w:r>
      <w:r>
        <w:rPr>
          <w:rFonts w:cs="Arial"/>
          <w:sz w:val="21"/>
          <w:szCs w:val="21"/>
        </w:rPr>
        <w:br/>
        <w:t> </w:t>
      </w:r>
    </w:p>
    <w:p w14:paraId="7C3C7788" w14:textId="68C1218C" w:rsidR="007875E3" w:rsidRDefault="007875E3" w:rsidP="007875E3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/>
      </w:r>
      <w:r w:rsidR="00034B81">
        <w:rPr>
          <w:rFonts w:cs="Arial"/>
          <w:sz w:val="21"/>
          <w:szCs w:val="21"/>
        </w:rPr>
        <w:t>Ve Svitavách</w:t>
      </w:r>
      <w:r>
        <w:rPr>
          <w:rFonts w:cs="Arial"/>
          <w:sz w:val="21"/>
          <w:szCs w:val="21"/>
        </w:rPr>
        <w:t>   dne......................                             V................   dne......................</w:t>
      </w:r>
      <w:r>
        <w:rPr>
          <w:rFonts w:cs="Arial"/>
          <w:sz w:val="21"/>
          <w:szCs w:val="21"/>
        </w:rPr>
        <w:br/>
      </w:r>
      <w:r>
        <w:rPr>
          <w:rFonts w:cs="Arial"/>
          <w:sz w:val="21"/>
          <w:szCs w:val="21"/>
        </w:rPr>
        <w:lastRenderedPageBreak/>
        <w:t> </w:t>
      </w:r>
      <w:r>
        <w:rPr>
          <w:rFonts w:cs="Arial"/>
          <w:sz w:val="21"/>
          <w:szCs w:val="21"/>
        </w:rPr>
        <w:br/>
        <w:t xml:space="preserve">  </w:t>
      </w:r>
    </w:p>
    <w:p w14:paraId="36C286BB" w14:textId="77777777" w:rsidR="0073100D" w:rsidRDefault="0073100D" w:rsidP="007875E3">
      <w:pPr>
        <w:rPr>
          <w:rFonts w:cs="Arial"/>
          <w:sz w:val="21"/>
          <w:szCs w:val="21"/>
        </w:rPr>
      </w:pPr>
    </w:p>
    <w:p w14:paraId="5FB7842E" w14:textId="77777777" w:rsidR="0073100D" w:rsidRDefault="0073100D" w:rsidP="007875E3">
      <w:pPr>
        <w:rPr>
          <w:rFonts w:cs="Arial"/>
          <w:sz w:val="21"/>
          <w:szCs w:val="21"/>
        </w:rPr>
      </w:pPr>
    </w:p>
    <w:p w14:paraId="1E56C728" w14:textId="77777777" w:rsidR="00AF17D7" w:rsidRDefault="00AF17D7" w:rsidP="007875E3">
      <w:pPr>
        <w:rPr>
          <w:rFonts w:cs="Arial"/>
          <w:sz w:val="21"/>
          <w:szCs w:val="21"/>
        </w:rPr>
      </w:pPr>
    </w:p>
    <w:p w14:paraId="02231955" w14:textId="77777777" w:rsidR="00983B95" w:rsidRDefault="00983B95" w:rsidP="00983B95">
      <w:pPr>
        <w:spacing w:after="0" w:line="24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................................................                              ...............................................                                         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6"/>
      </w:tblGrid>
      <w:tr w:rsidR="005512BC" w:rsidRPr="002717D5" w14:paraId="367A743D" w14:textId="77777777" w:rsidTr="00A72EC9">
        <w:tc>
          <w:tcPr>
            <w:tcW w:w="4536" w:type="dxa"/>
          </w:tcPr>
          <w:p w14:paraId="6BD6AC0F" w14:textId="77777777" w:rsidR="00034B81" w:rsidRDefault="00983B95" w:rsidP="00261F40">
            <w:pPr>
              <w:spacing w:line="288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Objednatel    </w:t>
            </w:r>
          </w:p>
          <w:p w14:paraId="2593BD9A" w14:textId="77777777" w:rsidR="00034B81" w:rsidRDefault="00034B81" w:rsidP="00034B81">
            <w:pPr>
              <w:spacing w:line="288" w:lineRule="auto"/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Ing. Miloš Šimek</w:t>
            </w:r>
          </w:p>
          <w:p w14:paraId="178F9684" w14:textId="09C22425" w:rsidR="00833F4B" w:rsidRDefault="00034B81" w:rsidP="00034B8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cs="Arial"/>
              </w:rPr>
              <w:t>Vedoucí Pobočky Svitavy</w:t>
            </w:r>
            <w:r w:rsidR="00983B95">
              <w:rPr>
                <w:rFonts w:cs="Arial"/>
                <w:sz w:val="21"/>
                <w:szCs w:val="21"/>
              </w:rPr>
              <w:t xml:space="preserve">                                                         </w:t>
            </w:r>
          </w:p>
          <w:p w14:paraId="7A8E081D" w14:textId="77777777" w:rsidR="005F118D" w:rsidRDefault="005F118D" w:rsidP="00261F40">
            <w:pPr>
              <w:spacing w:line="288" w:lineRule="auto"/>
              <w:rPr>
                <w:rFonts w:ascii="Times New Roman" w:hAnsi="Times New Roman"/>
              </w:rPr>
            </w:pPr>
          </w:p>
          <w:p w14:paraId="51A5F60F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Tato smlouva byla uveřejněna v registru smluv dle zákona č. 340/2015 Sb., o zvláštních podmínkách účinnosti některých smluv, uveřejňování těchto smluv a o registru smluv (zákon o registru smluv), ve znění pozdějších předpisů.</w:t>
            </w:r>
          </w:p>
          <w:p w14:paraId="66DD6C7F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</w:p>
          <w:p w14:paraId="5798362D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Datum registrace ………………………….</w:t>
            </w:r>
          </w:p>
          <w:p w14:paraId="056347B9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ID smlouvy …………………………</w:t>
            </w:r>
            <w:proofErr w:type="gramStart"/>
            <w:r w:rsidRPr="00F32E97">
              <w:rPr>
                <w:rFonts w:cs="Arial"/>
                <w:highlight w:val="yellow"/>
              </w:rPr>
              <w:t>…….</w:t>
            </w:r>
            <w:proofErr w:type="gramEnd"/>
            <w:r w:rsidRPr="00F32E97">
              <w:rPr>
                <w:rFonts w:cs="Arial"/>
                <w:highlight w:val="yellow"/>
              </w:rPr>
              <w:t>.</w:t>
            </w:r>
          </w:p>
          <w:p w14:paraId="4CC342D9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ID verze ……………………………………</w:t>
            </w:r>
          </w:p>
          <w:p w14:paraId="79E852F9" w14:textId="77777777" w:rsidR="00D47A7B" w:rsidRPr="00F32E97" w:rsidRDefault="00D47A7B" w:rsidP="00D47A7B">
            <w:pPr>
              <w:jc w:val="both"/>
              <w:rPr>
                <w:rFonts w:cs="Arial"/>
                <w:i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 xml:space="preserve">Registraci provedl ……………………… </w:t>
            </w:r>
            <w:r w:rsidRPr="00F32E97">
              <w:rPr>
                <w:rFonts w:cs="Arial"/>
                <w:i/>
                <w:highlight w:val="yellow"/>
              </w:rPr>
              <w:t>(uvést jméno a příjmení odpovědného zaměstnance)</w:t>
            </w:r>
          </w:p>
          <w:p w14:paraId="60C419FC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</w:p>
          <w:p w14:paraId="5E25B861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</w:p>
          <w:p w14:paraId="681F474A" w14:textId="77777777" w:rsidR="00D47A7B" w:rsidRPr="00F32E97" w:rsidRDefault="00D47A7B" w:rsidP="00D47A7B">
            <w:pPr>
              <w:jc w:val="both"/>
              <w:rPr>
                <w:rFonts w:cs="Arial"/>
                <w:highlight w:val="yellow"/>
              </w:rPr>
            </w:pPr>
            <w:r w:rsidRPr="00F32E97">
              <w:rPr>
                <w:rFonts w:cs="Arial"/>
                <w:highlight w:val="yellow"/>
              </w:rPr>
              <w:t>V …………</w:t>
            </w:r>
            <w:proofErr w:type="gramStart"/>
            <w:r w:rsidRPr="00F32E97">
              <w:rPr>
                <w:rFonts w:cs="Arial"/>
                <w:highlight w:val="yellow"/>
              </w:rPr>
              <w:t>…….</w:t>
            </w:r>
            <w:proofErr w:type="gramEnd"/>
            <w:r w:rsidRPr="00F32E97">
              <w:rPr>
                <w:rFonts w:cs="Arial"/>
                <w:highlight w:val="yellow"/>
              </w:rPr>
              <w:t>. dne ………</w:t>
            </w:r>
            <w:proofErr w:type="gramStart"/>
            <w:r w:rsidRPr="00F32E97">
              <w:rPr>
                <w:rFonts w:cs="Arial"/>
                <w:highlight w:val="yellow"/>
              </w:rPr>
              <w:t>…….</w:t>
            </w:r>
            <w:proofErr w:type="gramEnd"/>
            <w:r w:rsidRPr="00F32E97">
              <w:rPr>
                <w:rFonts w:cs="Arial"/>
                <w:highlight w:val="yellow"/>
              </w:rPr>
              <w:t>.</w:t>
            </w:r>
            <w:r w:rsidRPr="00F32E97">
              <w:rPr>
                <w:rFonts w:cs="Arial"/>
                <w:highlight w:val="yellow"/>
              </w:rPr>
              <w:tab/>
            </w:r>
            <w:r w:rsidRPr="00F32E97">
              <w:rPr>
                <w:rFonts w:cs="Arial"/>
                <w:highlight w:val="yellow"/>
              </w:rPr>
              <w:tab/>
            </w:r>
            <w:r w:rsidRPr="00F32E97">
              <w:rPr>
                <w:rFonts w:cs="Arial"/>
                <w:highlight w:val="yellow"/>
              </w:rPr>
              <w:tab/>
              <w:t>…………………………………..</w:t>
            </w:r>
          </w:p>
          <w:p w14:paraId="12FECADC" w14:textId="77777777" w:rsidR="005F118D" w:rsidRDefault="00D47A7B" w:rsidP="00D47A7B">
            <w:pPr>
              <w:spacing w:line="288" w:lineRule="auto"/>
              <w:rPr>
                <w:rFonts w:ascii="Times New Roman" w:hAnsi="Times New Roman"/>
              </w:rPr>
            </w:pPr>
            <w:r w:rsidRPr="00F32E97">
              <w:rPr>
                <w:rFonts w:cs="Arial"/>
                <w:highlight w:val="yellow"/>
              </w:rPr>
              <w:tab/>
            </w:r>
            <w:r w:rsidRPr="00F32E97">
              <w:rPr>
                <w:rFonts w:cs="Arial"/>
                <w:i/>
                <w:highlight w:val="yellow"/>
              </w:rPr>
              <w:t>podpis odpovědného zaměstnance</w:t>
            </w:r>
          </w:p>
          <w:p w14:paraId="53B91FC1" w14:textId="77777777" w:rsidR="005F118D" w:rsidRPr="002717D5" w:rsidRDefault="005F118D" w:rsidP="00261F40">
            <w:pPr>
              <w:spacing w:line="288" w:lineRule="auto"/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14:paraId="0004140C" w14:textId="77F1614D" w:rsidR="005F118D" w:rsidRDefault="00034B81" w:rsidP="00034B81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cs="Arial"/>
                <w:sz w:val="21"/>
                <w:szCs w:val="21"/>
              </w:rPr>
              <w:t>Zhotovitel</w:t>
            </w:r>
          </w:p>
          <w:p w14:paraId="3781B72C" w14:textId="77777777" w:rsidR="00D47A7B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  <w:p w14:paraId="065CF046" w14:textId="77777777" w:rsidR="00D47A7B" w:rsidRPr="002717D5" w:rsidRDefault="00D47A7B" w:rsidP="00B64CE5"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 w14:paraId="12CA1497" w14:textId="77777777" w:rsidR="005512BC" w:rsidRPr="002717D5" w:rsidRDefault="005512BC" w:rsidP="00EB7D82">
      <w:pPr>
        <w:spacing w:line="288" w:lineRule="auto"/>
        <w:rPr>
          <w:rFonts w:ascii="Times New Roman" w:hAnsi="Times New Roman"/>
          <w:b/>
        </w:rPr>
      </w:pPr>
    </w:p>
    <w:sectPr w:rsidR="005512BC" w:rsidRPr="002717D5" w:rsidSect="00BE5384">
      <w:footerReference w:type="even" r:id="rId8"/>
      <w:footerReference w:type="default" r:id="rId9"/>
      <w:pgSz w:w="11906" w:h="16838"/>
      <w:pgMar w:top="1417" w:right="1417" w:bottom="1417" w:left="1417" w:header="708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FE6E" w14:textId="77777777" w:rsidR="0031724B" w:rsidRDefault="0031724B" w:rsidP="007B7C06">
      <w:r>
        <w:separator/>
      </w:r>
    </w:p>
  </w:endnote>
  <w:endnote w:type="continuationSeparator" w:id="0">
    <w:p w14:paraId="4D095A95" w14:textId="77777777" w:rsidR="0031724B" w:rsidRDefault="0031724B" w:rsidP="007B7C06">
      <w:r>
        <w:continuationSeparator/>
      </w:r>
    </w:p>
  </w:endnote>
  <w:endnote w:type="continuationNotice" w:id="1">
    <w:p w14:paraId="3B6AE801" w14:textId="77777777" w:rsidR="0031724B" w:rsidRDefault="003172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45C1E" w14:textId="77777777" w:rsidR="008105E7" w:rsidRDefault="00C21B40" w:rsidP="007B23D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05E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BEDE5D" w14:textId="77777777" w:rsidR="008105E7" w:rsidRDefault="008105E7" w:rsidP="00D9107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E4C0" w14:textId="77777777" w:rsidR="00BE5384" w:rsidRPr="00245E1D" w:rsidRDefault="00BE5384" w:rsidP="00245E1D">
    <w:pPr>
      <w:pStyle w:val="Zpat"/>
      <w:jc w:val="right"/>
      <w:rPr>
        <w:rFonts w:cs="Arial"/>
        <w:sz w:val="20"/>
        <w:szCs w:val="20"/>
      </w:rPr>
    </w:pPr>
    <w:r w:rsidRPr="00245E1D">
      <w:rPr>
        <w:rFonts w:cs="Arial"/>
        <w:b/>
        <w:bCs/>
        <w:sz w:val="20"/>
      </w:rPr>
      <w:fldChar w:fldCharType="begin"/>
    </w:r>
    <w:r w:rsidRPr="00245E1D">
      <w:rPr>
        <w:rFonts w:cs="Arial"/>
        <w:b/>
        <w:bCs/>
        <w:sz w:val="20"/>
      </w:rPr>
      <w:instrText>PAGE</w:instrText>
    </w:r>
    <w:r w:rsidRPr="00245E1D">
      <w:rPr>
        <w:rFonts w:cs="Arial"/>
        <w:b/>
        <w:bCs/>
        <w:sz w:val="20"/>
      </w:rPr>
      <w:fldChar w:fldCharType="separate"/>
    </w:r>
    <w:r w:rsidRPr="00245E1D">
      <w:rPr>
        <w:rFonts w:cs="Arial"/>
        <w:b/>
        <w:bCs/>
        <w:sz w:val="20"/>
      </w:rPr>
      <w:t>1</w:t>
    </w:r>
    <w:r w:rsidRPr="00245E1D">
      <w:rPr>
        <w:rFonts w:cs="Arial"/>
        <w:b/>
        <w:bCs/>
        <w:sz w:val="20"/>
      </w:rPr>
      <w:fldChar w:fldCharType="end"/>
    </w:r>
    <w:r w:rsidRPr="00245E1D">
      <w:rPr>
        <w:rFonts w:cs="Arial"/>
        <w:sz w:val="20"/>
      </w:rPr>
      <w:t xml:space="preserve"> /6</w:t>
    </w:r>
  </w:p>
  <w:p w14:paraId="6C9B4A87" w14:textId="77777777" w:rsidR="008105E7" w:rsidRPr="00D91073" w:rsidRDefault="008105E7" w:rsidP="00C11B99">
    <w:pPr>
      <w:pStyle w:val="Zpat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3473" w14:textId="77777777" w:rsidR="0031724B" w:rsidRDefault="0031724B" w:rsidP="007B7C06">
      <w:r>
        <w:separator/>
      </w:r>
    </w:p>
  </w:footnote>
  <w:footnote w:type="continuationSeparator" w:id="0">
    <w:p w14:paraId="68973963" w14:textId="77777777" w:rsidR="0031724B" w:rsidRDefault="0031724B" w:rsidP="007B7C06">
      <w:r>
        <w:continuationSeparator/>
      </w:r>
    </w:p>
  </w:footnote>
  <w:footnote w:type="continuationNotice" w:id="1">
    <w:p w14:paraId="5E469F00" w14:textId="77777777" w:rsidR="0031724B" w:rsidRDefault="003172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2B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681775A"/>
    <w:multiLevelType w:val="hybridMultilevel"/>
    <w:tmpl w:val="4B904182"/>
    <w:lvl w:ilvl="0" w:tplc="4AD8B996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" w15:restartNumberingAfterBreak="0">
    <w:nsid w:val="199F317D"/>
    <w:multiLevelType w:val="hybridMultilevel"/>
    <w:tmpl w:val="12140816"/>
    <w:lvl w:ilvl="0" w:tplc="0405000F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50019">
      <w:start w:val="1"/>
      <w:numFmt w:val="lowerLetter"/>
      <w:pStyle w:val="Odstavec2rove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BA00570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B814B4C"/>
    <w:multiLevelType w:val="multilevel"/>
    <w:tmpl w:val="DC3A22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362C6FCD"/>
    <w:multiLevelType w:val="multilevel"/>
    <w:tmpl w:val="599AED74"/>
    <w:lvl w:ilvl="0">
      <w:start w:val="1"/>
      <w:numFmt w:val="upperRoman"/>
      <w:pStyle w:val="l-L1"/>
      <w:suff w:val="nothing"/>
      <w:lvlText w:val="Čl. %1"/>
      <w:lvlJc w:val="left"/>
      <w:pPr>
        <w:ind w:left="368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26F67"/>
    <w:multiLevelType w:val="hybridMultilevel"/>
    <w:tmpl w:val="D0C25486"/>
    <w:lvl w:ilvl="0" w:tplc="F11659C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E649E"/>
    <w:multiLevelType w:val="hybridMultilevel"/>
    <w:tmpl w:val="8E30642C"/>
    <w:lvl w:ilvl="0" w:tplc="040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734" w:hanging="360"/>
      </w:pPr>
      <w:rPr>
        <w:rFonts w:ascii="Wingdings" w:hAnsi="Wingdings" w:hint="default"/>
      </w:rPr>
    </w:lvl>
  </w:abstractNum>
  <w:abstractNum w:abstractNumId="9" w15:restartNumberingAfterBreak="0">
    <w:nsid w:val="56C91B5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AA068BE"/>
    <w:multiLevelType w:val="multilevel"/>
    <w:tmpl w:val="362EE6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E3B1EF5"/>
    <w:multiLevelType w:val="multilevel"/>
    <w:tmpl w:val="9BE4EC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12" w15:restartNumberingAfterBreak="0">
    <w:nsid w:val="6EDB09D4"/>
    <w:multiLevelType w:val="multilevel"/>
    <w:tmpl w:val="9B4AFF46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15"/>
        </w:tabs>
        <w:ind w:left="1815" w:hanging="397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264EDF"/>
    <w:multiLevelType w:val="hybridMultilevel"/>
    <w:tmpl w:val="5C942970"/>
    <w:lvl w:ilvl="0" w:tplc="013A865E">
      <w:numFmt w:val="bullet"/>
      <w:lvlText w:val="-"/>
      <w:lvlJc w:val="left"/>
      <w:pPr>
        <w:ind w:left="1097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4" w15:restartNumberingAfterBreak="0">
    <w:nsid w:val="75342241"/>
    <w:multiLevelType w:val="multilevel"/>
    <w:tmpl w:val="BA9C8D0A"/>
    <w:lvl w:ilvl="0">
      <w:start w:val="10"/>
      <w:numFmt w:val="decimal"/>
      <w:lvlText w:val="%1"/>
      <w:lvlJc w:val="left"/>
      <w:pPr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Arial" w:hint="default"/>
      </w:rPr>
    </w:lvl>
  </w:abstractNum>
  <w:abstractNum w:abstractNumId="15" w15:restartNumberingAfterBreak="0">
    <w:nsid w:val="7CD24C99"/>
    <w:multiLevelType w:val="hybridMultilevel"/>
    <w:tmpl w:val="C25CEE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074009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6710212">
    <w:abstractNumId w:val="5"/>
  </w:num>
  <w:num w:numId="3" w16cid:durableId="1950234878">
    <w:abstractNumId w:val="5"/>
  </w:num>
  <w:num w:numId="4" w16cid:durableId="1938560402">
    <w:abstractNumId w:val="5"/>
  </w:num>
  <w:num w:numId="5" w16cid:durableId="286817740">
    <w:abstractNumId w:val="5"/>
  </w:num>
  <w:num w:numId="6" w16cid:durableId="1205169457">
    <w:abstractNumId w:val="5"/>
  </w:num>
  <w:num w:numId="7" w16cid:durableId="956789085">
    <w:abstractNumId w:val="5"/>
  </w:num>
  <w:num w:numId="8" w16cid:durableId="1803380454">
    <w:abstractNumId w:val="5"/>
  </w:num>
  <w:num w:numId="9" w16cid:durableId="1270308235">
    <w:abstractNumId w:val="13"/>
  </w:num>
  <w:num w:numId="10" w16cid:durableId="1586694646">
    <w:abstractNumId w:val="2"/>
  </w:num>
  <w:num w:numId="11" w16cid:durableId="362173056">
    <w:abstractNumId w:val="3"/>
  </w:num>
  <w:num w:numId="12" w16cid:durableId="256403902">
    <w:abstractNumId w:val="5"/>
  </w:num>
  <w:num w:numId="13" w16cid:durableId="2096514030">
    <w:abstractNumId w:val="7"/>
  </w:num>
  <w:num w:numId="14" w16cid:durableId="1132408411">
    <w:abstractNumId w:val="8"/>
  </w:num>
  <w:num w:numId="15" w16cid:durableId="1020084214">
    <w:abstractNumId w:val="12"/>
  </w:num>
  <w:num w:numId="16" w16cid:durableId="1630277469">
    <w:abstractNumId w:val="0"/>
  </w:num>
  <w:num w:numId="17" w16cid:durableId="2060863605">
    <w:abstractNumId w:val="9"/>
  </w:num>
  <w:num w:numId="18" w16cid:durableId="1784105096">
    <w:abstractNumId w:val="15"/>
  </w:num>
  <w:num w:numId="19" w16cid:durableId="918829691">
    <w:abstractNumId w:val="11"/>
  </w:num>
  <w:num w:numId="20" w16cid:durableId="1536041601">
    <w:abstractNumId w:val="10"/>
  </w:num>
  <w:num w:numId="21" w16cid:durableId="359624150">
    <w:abstractNumId w:val="4"/>
  </w:num>
  <w:num w:numId="22" w16cid:durableId="1376079931">
    <w:abstractNumId w:val="6"/>
  </w:num>
  <w:num w:numId="23" w16cid:durableId="1154488071">
    <w:abstractNumId w:val="14"/>
  </w:num>
  <w:num w:numId="24" w16cid:durableId="10708656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Šimek Miloš Ing.">
    <w15:presenceInfo w15:providerId="AD" w15:userId="S::m.simek1@spucr.cz::a355bf23-fe02-4880-8c5f-779b63addd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64"/>
    <w:rsid w:val="00000934"/>
    <w:rsid w:val="00001023"/>
    <w:rsid w:val="00001ACA"/>
    <w:rsid w:val="00007135"/>
    <w:rsid w:val="00007D1E"/>
    <w:rsid w:val="00010A5E"/>
    <w:rsid w:val="000152A4"/>
    <w:rsid w:val="00017E71"/>
    <w:rsid w:val="00022378"/>
    <w:rsid w:val="00022A88"/>
    <w:rsid w:val="000233CA"/>
    <w:rsid w:val="00025A99"/>
    <w:rsid w:val="000261FC"/>
    <w:rsid w:val="00026D93"/>
    <w:rsid w:val="00030E06"/>
    <w:rsid w:val="00032DD0"/>
    <w:rsid w:val="0003492C"/>
    <w:rsid w:val="00034B81"/>
    <w:rsid w:val="00035ED7"/>
    <w:rsid w:val="00040EAC"/>
    <w:rsid w:val="00042508"/>
    <w:rsid w:val="00044744"/>
    <w:rsid w:val="000477C5"/>
    <w:rsid w:val="00050CB3"/>
    <w:rsid w:val="0005120D"/>
    <w:rsid w:val="00051B54"/>
    <w:rsid w:val="00052030"/>
    <w:rsid w:val="00052AFA"/>
    <w:rsid w:val="00052B68"/>
    <w:rsid w:val="00061485"/>
    <w:rsid w:val="00063323"/>
    <w:rsid w:val="00063EC8"/>
    <w:rsid w:val="00065625"/>
    <w:rsid w:val="00072C3A"/>
    <w:rsid w:val="00073EAC"/>
    <w:rsid w:val="00075A2A"/>
    <w:rsid w:val="00077549"/>
    <w:rsid w:val="00081282"/>
    <w:rsid w:val="00082947"/>
    <w:rsid w:val="00083B77"/>
    <w:rsid w:val="0008402E"/>
    <w:rsid w:val="00092174"/>
    <w:rsid w:val="0009500B"/>
    <w:rsid w:val="0009738B"/>
    <w:rsid w:val="000A0374"/>
    <w:rsid w:val="000A366B"/>
    <w:rsid w:val="000A69AE"/>
    <w:rsid w:val="000A72F1"/>
    <w:rsid w:val="000B03EE"/>
    <w:rsid w:val="000B26D4"/>
    <w:rsid w:val="000B36D9"/>
    <w:rsid w:val="000B3AC7"/>
    <w:rsid w:val="000B5305"/>
    <w:rsid w:val="000C3971"/>
    <w:rsid w:val="000C4501"/>
    <w:rsid w:val="000D166C"/>
    <w:rsid w:val="000D18E5"/>
    <w:rsid w:val="000D1AC0"/>
    <w:rsid w:val="000D4265"/>
    <w:rsid w:val="000D49F1"/>
    <w:rsid w:val="000D6205"/>
    <w:rsid w:val="000D7005"/>
    <w:rsid w:val="000D7862"/>
    <w:rsid w:val="000E167A"/>
    <w:rsid w:val="000F0E67"/>
    <w:rsid w:val="000F191F"/>
    <w:rsid w:val="000F2399"/>
    <w:rsid w:val="000F3C2D"/>
    <w:rsid w:val="000F40E2"/>
    <w:rsid w:val="000F4D3A"/>
    <w:rsid w:val="000F5FB9"/>
    <w:rsid w:val="000F6935"/>
    <w:rsid w:val="00101120"/>
    <w:rsid w:val="00105718"/>
    <w:rsid w:val="00106A9A"/>
    <w:rsid w:val="00106D90"/>
    <w:rsid w:val="0011190A"/>
    <w:rsid w:val="00112626"/>
    <w:rsid w:val="001137BB"/>
    <w:rsid w:val="0011486B"/>
    <w:rsid w:val="00115216"/>
    <w:rsid w:val="0011745A"/>
    <w:rsid w:val="001179E9"/>
    <w:rsid w:val="0012223D"/>
    <w:rsid w:val="001224B6"/>
    <w:rsid w:val="00127961"/>
    <w:rsid w:val="00127CAC"/>
    <w:rsid w:val="00130161"/>
    <w:rsid w:val="00132F98"/>
    <w:rsid w:val="00133577"/>
    <w:rsid w:val="001345A2"/>
    <w:rsid w:val="0013713A"/>
    <w:rsid w:val="0013794D"/>
    <w:rsid w:val="00137D54"/>
    <w:rsid w:val="001402BC"/>
    <w:rsid w:val="00141C4F"/>
    <w:rsid w:val="00141FAB"/>
    <w:rsid w:val="00147078"/>
    <w:rsid w:val="0014712B"/>
    <w:rsid w:val="00155794"/>
    <w:rsid w:val="0016027D"/>
    <w:rsid w:val="001659CB"/>
    <w:rsid w:val="001669B4"/>
    <w:rsid w:val="0016722B"/>
    <w:rsid w:val="001679D3"/>
    <w:rsid w:val="0017269F"/>
    <w:rsid w:val="00173AAC"/>
    <w:rsid w:val="00176056"/>
    <w:rsid w:val="00177901"/>
    <w:rsid w:val="00180293"/>
    <w:rsid w:val="001806E1"/>
    <w:rsid w:val="00193D44"/>
    <w:rsid w:val="001951E1"/>
    <w:rsid w:val="001965B2"/>
    <w:rsid w:val="00196702"/>
    <w:rsid w:val="00197057"/>
    <w:rsid w:val="001A0109"/>
    <w:rsid w:val="001A01C8"/>
    <w:rsid w:val="001A0F92"/>
    <w:rsid w:val="001A26E0"/>
    <w:rsid w:val="001A5410"/>
    <w:rsid w:val="001A56AE"/>
    <w:rsid w:val="001A636D"/>
    <w:rsid w:val="001B57D6"/>
    <w:rsid w:val="001B5BAB"/>
    <w:rsid w:val="001B730B"/>
    <w:rsid w:val="001C0012"/>
    <w:rsid w:val="001C734A"/>
    <w:rsid w:val="001D2852"/>
    <w:rsid w:val="001D5AEF"/>
    <w:rsid w:val="001D5B7E"/>
    <w:rsid w:val="001D787C"/>
    <w:rsid w:val="001E04A5"/>
    <w:rsid w:val="001E2BEA"/>
    <w:rsid w:val="00202B53"/>
    <w:rsid w:val="00207CB5"/>
    <w:rsid w:val="00210228"/>
    <w:rsid w:val="00210518"/>
    <w:rsid w:val="0021324D"/>
    <w:rsid w:val="0021430D"/>
    <w:rsid w:val="00215F6E"/>
    <w:rsid w:val="00217EFC"/>
    <w:rsid w:val="0022363D"/>
    <w:rsid w:val="002238C0"/>
    <w:rsid w:val="00226114"/>
    <w:rsid w:val="00226F12"/>
    <w:rsid w:val="00232B5C"/>
    <w:rsid w:val="00233A2C"/>
    <w:rsid w:val="002340CC"/>
    <w:rsid w:val="00234279"/>
    <w:rsid w:val="00236192"/>
    <w:rsid w:val="002372E2"/>
    <w:rsid w:val="00240179"/>
    <w:rsid w:val="00241009"/>
    <w:rsid w:val="00241D9B"/>
    <w:rsid w:val="0024461A"/>
    <w:rsid w:val="00245E1D"/>
    <w:rsid w:val="00247CDC"/>
    <w:rsid w:val="0025095A"/>
    <w:rsid w:val="002532DF"/>
    <w:rsid w:val="0025584D"/>
    <w:rsid w:val="00260512"/>
    <w:rsid w:val="00261117"/>
    <w:rsid w:val="00261F40"/>
    <w:rsid w:val="0026300D"/>
    <w:rsid w:val="00264BFC"/>
    <w:rsid w:val="00265C50"/>
    <w:rsid w:val="00266695"/>
    <w:rsid w:val="002715B1"/>
    <w:rsid w:val="002717D5"/>
    <w:rsid w:val="00275DB5"/>
    <w:rsid w:val="002877F3"/>
    <w:rsid w:val="002925EA"/>
    <w:rsid w:val="0029334F"/>
    <w:rsid w:val="00296258"/>
    <w:rsid w:val="00296485"/>
    <w:rsid w:val="002964AA"/>
    <w:rsid w:val="00297477"/>
    <w:rsid w:val="002A15C7"/>
    <w:rsid w:val="002A2569"/>
    <w:rsid w:val="002A4450"/>
    <w:rsid w:val="002A7211"/>
    <w:rsid w:val="002A7462"/>
    <w:rsid w:val="002B1155"/>
    <w:rsid w:val="002B35DA"/>
    <w:rsid w:val="002C1BFF"/>
    <w:rsid w:val="002C31CA"/>
    <w:rsid w:val="002D282B"/>
    <w:rsid w:val="002D2AD2"/>
    <w:rsid w:val="002D2F32"/>
    <w:rsid w:val="002D6883"/>
    <w:rsid w:val="002E58CD"/>
    <w:rsid w:val="002E7599"/>
    <w:rsid w:val="002F5330"/>
    <w:rsid w:val="002F7F81"/>
    <w:rsid w:val="003007F5"/>
    <w:rsid w:val="00313DD7"/>
    <w:rsid w:val="0031434C"/>
    <w:rsid w:val="0031724B"/>
    <w:rsid w:val="003243C1"/>
    <w:rsid w:val="0032527C"/>
    <w:rsid w:val="00325B1E"/>
    <w:rsid w:val="00326D9E"/>
    <w:rsid w:val="0033066C"/>
    <w:rsid w:val="00331918"/>
    <w:rsid w:val="00333BDD"/>
    <w:rsid w:val="003367BC"/>
    <w:rsid w:val="00340C95"/>
    <w:rsid w:val="003413D7"/>
    <w:rsid w:val="003463EB"/>
    <w:rsid w:val="00355F40"/>
    <w:rsid w:val="00356911"/>
    <w:rsid w:val="00361777"/>
    <w:rsid w:val="00365D8C"/>
    <w:rsid w:val="00366217"/>
    <w:rsid w:val="00366F74"/>
    <w:rsid w:val="0037243C"/>
    <w:rsid w:val="003733D5"/>
    <w:rsid w:val="00373CA9"/>
    <w:rsid w:val="00375697"/>
    <w:rsid w:val="003768D5"/>
    <w:rsid w:val="00377D91"/>
    <w:rsid w:val="00380C6C"/>
    <w:rsid w:val="0038236D"/>
    <w:rsid w:val="00382641"/>
    <w:rsid w:val="003869EB"/>
    <w:rsid w:val="00386FDB"/>
    <w:rsid w:val="00387310"/>
    <w:rsid w:val="00387476"/>
    <w:rsid w:val="00393657"/>
    <w:rsid w:val="003951AA"/>
    <w:rsid w:val="00395A5B"/>
    <w:rsid w:val="00395D60"/>
    <w:rsid w:val="00397EC8"/>
    <w:rsid w:val="003A172F"/>
    <w:rsid w:val="003A34F9"/>
    <w:rsid w:val="003A610A"/>
    <w:rsid w:val="003A68AC"/>
    <w:rsid w:val="003B1EFD"/>
    <w:rsid w:val="003B3BED"/>
    <w:rsid w:val="003C21C6"/>
    <w:rsid w:val="003C3766"/>
    <w:rsid w:val="003D39DF"/>
    <w:rsid w:val="003D636B"/>
    <w:rsid w:val="003D7EFE"/>
    <w:rsid w:val="003E0424"/>
    <w:rsid w:val="003E1993"/>
    <w:rsid w:val="003E2CAE"/>
    <w:rsid w:val="003F11F9"/>
    <w:rsid w:val="003F26B9"/>
    <w:rsid w:val="003F7FB0"/>
    <w:rsid w:val="0040055E"/>
    <w:rsid w:val="004048FD"/>
    <w:rsid w:val="0040799B"/>
    <w:rsid w:val="00412C70"/>
    <w:rsid w:val="00414734"/>
    <w:rsid w:val="004152D4"/>
    <w:rsid w:val="004155A0"/>
    <w:rsid w:val="00422BFB"/>
    <w:rsid w:val="004252A3"/>
    <w:rsid w:val="00431A99"/>
    <w:rsid w:val="00431D00"/>
    <w:rsid w:val="00434636"/>
    <w:rsid w:val="004369DE"/>
    <w:rsid w:val="0043702E"/>
    <w:rsid w:val="00437DF1"/>
    <w:rsid w:val="00440EC7"/>
    <w:rsid w:val="00443201"/>
    <w:rsid w:val="0044335A"/>
    <w:rsid w:val="00443C84"/>
    <w:rsid w:val="00450900"/>
    <w:rsid w:val="0045281A"/>
    <w:rsid w:val="00453EFD"/>
    <w:rsid w:val="00455EF0"/>
    <w:rsid w:val="00463231"/>
    <w:rsid w:val="00465C45"/>
    <w:rsid w:val="004669BB"/>
    <w:rsid w:val="00467118"/>
    <w:rsid w:val="004704C0"/>
    <w:rsid w:val="00471009"/>
    <w:rsid w:val="004760AF"/>
    <w:rsid w:val="00480617"/>
    <w:rsid w:val="0048185A"/>
    <w:rsid w:val="0048263C"/>
    <w:rsid w:val="00482ED1"/>
    <w:rsid w:val="004854FA"/>
    <w:rsid w:val="00485CEA"/>
    <w:rsid w:val="00490C07"/>
    <w:rsid w:val="00491773"/>
    <w:rsid w:val="004949A8"/>
    <w:rsid w:val="00496674"/>
    <w:rsid w:val="00496C21"/>
    <w:rsid w:val="00496CD4"/>
    <w:rsid w:val="004A2291"/>
    <w:rsid w:val="004A3600"/>
    <w:rsid w:val="004A4E27"/>
    <w:rsid w:val="004B3E70"/>
    <w:rsid w:val="004C4280"/>
    <w:rsid w:val="004C6B60"/>
    <w:rsid w:val="004D4717"/>
    <w:rsid w:val="004D49B9"/>
    <w:rsid w:val="004D6530"/>
    <w:rsid w:val="004D70F5"/>
    <w:rsid w:val="004E092D"/>
    <w:rsid w:val="004E0DB5"/>
    <w:rsid w:val="004E15A0"/>
    <w:rsid w:val="004E1E42"/>
    <w:rsid w:val="004E218F"/>
    <w:rsid w:val="004E4E50"/>
    <w:rsid w:val="004E501E"/>
    <w:rsid w:val="004E5511"/>
    <w:rsid w:val="004F225D"/>
    <w:rsid w:val="0050170C"/>
    <w:rsid w:val="00505020"/>
    <w:rsid w:val="00505467"/>
    <w:rsid w:val="00510CB4"/>
    <w:rsid w:val="00511112"/>
    <w:rsid w:val="00511BFD"/>
    <w:rsid w:val="00512BBF"/>
    <w:rsid w:val="00514E82"/>
    <w:rsid w:val="00515ACB"/>
    <w:rsid w:val="00516192"/>
    <w:rsid w:val="00516D41"/>
    <w:rsid w:val="00520BCC"/>
    <w:rsid w:val="00520E0D"/>
    <w:rsid w:val="00521F0B"/>
    <w:rsid w:val="00522227"/>
    <w:rsid w:val="00522DCA"/>
    <w:rsid w:val="0052409A"/>
    <w:rsid w:val="00524140"/>
    <w:rsid w:val="00524AEF"/>
    <w:rsid w:val="00525F53"/>
    <w:rsid w:val="00526900"/>
    <w:rsid w:val="00530938"/>
    <w:rsid w:val="00532D22"/>
    <w:rsid w:val="00537EF8"/>
    <w:rsid w:val="0054070A"/>
    <w:rsid w:val="00541C24"/>
    <w:rsid w:val="005425D1"/>
    <w:rsid w:val="00545943"/>
    <w:rsid w:val="00545A57"/>
    <w:rsid w:val="005512BC"/>
    <w:rsid w:val="00554D4C"/>
    <w:rsid w:val="00556B51"/>
    <w:rsid w:val="005572AA"/>
    <w:rsid w:val="00557683"/>
    <w:rsid w:val="00561E5B"/>
    <w:rsid w:val="00563164"/>
    <w:rsid w:val="0056335D"/>
    <w:rsid w:val="00573664"/>
    <w:rsid w:val="00573B55"/>
    <w:rsid w:val="00573E6D"/>
    <w:rsid w:val="005744F4"/>
    <w:rsid w:val="00574B07"/>
    <w:rsid w:val="00581662"/>
    <w:rsid w:val="00597F0A"/>
    <w:rsid w:val="005A09FF"/>
    <w:rsid w:val="005A3EC1"/>
    <w:rsid w:val="005A6165"/>
    <w:rsid w:val="005A7C48"/>
    <w:rsid w:val="005B3535"/>
    <w:rsid w:val="005C0FC6"/>
    <w:rsid w:val="005C14A3"/>
    <w:rsid w:val="005C5BAB"/>
    <w:rsid w:val="005D3FB8"/>
    <w:rsid w:val="005D449A"/>
    <w:rsid w:val="005D7E12"/>
    <w:rsid w:val="005E0C68"/>
    <w:rsid w:val="005E1AAC"/>
    <w:rsid w:val="005E2BE4"/>
    <w:rsid w:val="005E744E"/>
    <w:rsid w:val="005F118D"/>
    <w:rsid w:val="005F139F"/>
    <w:rsid w:val="005F33DD"/>
    <w:rsid w:val="005F7CBF"/>
    <w:rsid w:val="006003DC"/>
    <w:rsid w:val="00600806"/>
    <w:rsid w:val="00612AE7"/>
    <w:rsid w:val="00613E00"/>
    <w:rsid w:val="00614F32"/>
    <w:rsid w:val="0061607D"/>
    <w:rsid w:val="00617AC9"/>
    <w:rsid w:val="0062055F"/>
    <w:rsid w:val="006236BD"/>
    <w:rsid w:val="00626913"/>
    <w:rsid w:val="00626AFE"/>
    <w:rsid w:val="00632477"/>
    <w:rsid w:val="00635841"/>
    <w:rsid w:val="00636058"/>
    <w:rsid w:val="006438B9"/>
    <w:rsid w:val="00644316"/>
    <w:rsid w:val="006471C7"/>
    <w:rsid w:val="006502D6"/>
    <w:rsid w:val="00650E4C"/>
    <w:rsid w:val="00653203"/>
    <w:rsid w:val="0065596D"/>
    <w:rsid w:val="0065616D"/>
    <w:rsid w:val="00656204"/>
    <w:rsid w:val="00657912"/>
    <w:rsid w:val="006612D2"/>
    <w:rsid w:val="006638C5"/>
    <w:rsid w:val="00663B99"/>
    <w:rsid w:val="00666177"/>
    <w:rsid w:val="0067198F"/>
    <w:rsid w:val="0067220C"/>
    <w:rsid w:val="0067312A"/>
    <w:rsid w:val="00674921"/>
    <w:rsid w:val="00677B15"/>
    <w:rsid w:val="0068062C"/>
    <w:rsid w:val="00681E5D"/>
    <w:rsid w:val="006823F8"/>
    <w:rsid w:val="00687926"/>
    <w:rsid w:val="00687EEC"/>
    <w:rsid w:val="006914E5"/>
    <w:rsid w:val="006915C6"/>
    <w:rsid w:val="00692E59"/>
    <w:rsid w:val="00694A40"/>
    <w:rsid w:val="00695703"/>
    <w:rsid w:val="006971AB"/>
    <w:rsid w:val="0069732B"/>
    <w:rsid w:val="00697F68"/>
    <w:rsid w:val="006A2224"/>
    <w:rsid w:val="006A3B08"/>
    <w:rsid w:val="006A439F"/>
    <w:rsid w:val="006A507D"/>
    <w:rsid w:val="006A773F"/>
    <w:rsid w:val="006B0444"/>
    <w:rsid w:val="006B4DEC"/>
    <w:rsid w:val="006B4E99"/>
    <w:rsid w:val="006B5DB3"/>
    <w:rsid w:val="006C045C"/>
    <w:rsid w:val="006C2F47"/>
    <w:rsid w:val="006C3BE8"/>
    <w:rsid w:val="006C5C29"/>
    <w:rsid w:val="006D179E"/>
    <w:rsid w:val="006D748A"/>
    <w:rsid w:val="006E0C6A"/>
    <w:rsid w:val="006E145D"/>
    <w:rsid w:val="006E5082"/>
    <w:rsid w:val="006E5490"/>
    <w:rsid w:val="006E60C4"/>
    <w:rsid w:val="006E71BF"/>
    <w:rsid w:val="006F6C9A"/>
    <w:rsid w:val="0070347C"/>
    <w:rsid w:val="007048C9"/>
    <w:rsid w:val="00712779"/>
    <w:rsid w:val="00713C00"/>
    <w:rsid w:val="00713CC0"/>
    <w:rsid w:val="00717AFD"/>
    <w:rsid w:val="007201EC"/>
    <w:rsid w:val="007215E9"/>
    <w:rsid w:val="007264EA"/>
    <w:rsid w:val="0073100D"/>
    <w:rsid w:val="00732012"/>
    <w:rsid w:val="007343BC"/>
    <w:rsid w:val="00734815"/>
    <w:rsid w:val="007377AE"/>
    <w:rsid w:val="00737D5D"/>
    <w:rsid w:val="00740494"/>
    <w:rsid w:val="007418AC"/>
    <w:rsid w:val="00742A33"/>
    <w:rsid w:val="00742B99"/>
    <w:rsid w:val="00742FA3"/>
    <w:rsid w:val="00743756"/>
    <w:rsid w:val="0074458D"/>
    <w:rsid w:val="00746246"/>
    <w:rsid w:val="00746C5D"/>
    <w:rsid w:val="007479B2"/>
    <w:rsid w:val="0075001B"/>
    <w:rsid w:val="007501AD"/>
    <w:rsid w:val="00752A02"/>
    <w:rsid w:val="00762797"/>
    <w:rsid w:val="00762BFC"/>
    <w:rsid w:val="0076393F"/>
    <w:rsid w:val="0076777F"/>
    <w:rsid w:val="007738FB"/>
    <w:rsid w:val="00780D7A"/>
    <w:rsid w:val="00781587"/>
    <w:rsid w:val="0078350E"/>
    <w:rsid w:val="00783982"/>
    <w:rsid w:val="007873D6"/>
    <w:rsid w:val="007875E3"/>
    <w:rsid w:val="00795094"/>
    <w:rsid w:val="00795633"/>
    <w:rsid w:val="0079646A"/>
    <w:rsid w:val="007A4BD0"/>
    <w:rsid w:val="007A6130"/>
    <w:rsid w:val="007A62D5"/>
    <w:rsid w:val="007B08E9"/>
    <w:rsid w:val="007B23DE"/>
    <w:rsid w:val="007B2531"/>
    <w:rsid w:val="007B2AAD"/>
    <w:rsid w:val="007B2FF5"/>
    <w:rsid w:val="007B639C"/>
    <w:rsid w:val="007B7C06"/>
    <w:rsid w:val="007C0764"/>
    <w:rsid w:val="007C089A"/>
    <w:rsid w:val="007C0C4D"/>
    <w:rsid w:val="007C17B0"/>
    <w:rsid w:val="007C1800"/>
    <w:rsid w:val="007C2071"/>
    <w:rsid w:val="007C2392"/>
    <w:rsid w:val="007C2900"/>
    <w:rsid w:val="007D2AF9"/>
    <w:rsid w:val="007D4FC5"/>
    <w:rsid w:val="007D5C81"/>
    <w:rsid w:val="007D6854"/>
    <w:rsid w:val="007D7DEF"/>
    <w:rsid w:val="007E0D7D"/>
    <w:rsid w:val="007E0F48"/>
    <w:rsid w:val="007E4081"/>
    <w:rsid w:val="007E5984"/>
    <w:rsid w:val="007E6B52"/>
    <w:rsid w:val="007E7AC2"/>
    <w:rsid w:val="007E7DB3"/>
    <w:rsid w:val="007F2EF6"/>
    <w:rsid w:val="007F36C6"/>
    <w:rsid w:val="007F7DDA"/>
    <w:rsid w:val="00801B35"/>
    <w:rsid w:val="0080428D"/>
    <w:rsid w:val="00805ABD"/>
    <w:rsid w:val="00805C20"/>
    <w:rsid w:val="0080622A"/>
    <w:rsid w:val="0080763D"/>
    <w:rsid w:val="00810197"/>
    <w:rsid w:val="00810577"/>
    <w:rsid w:val="008105E7"/>
    <w:rsid w:val="00810822"/>
    <w:rsid w:val="00812839"/>
    <w:rsid w:val="00813211"/>
    <w:rsid w:val="0081365E"/>
    <w:rsid w:val="008141D2"/>
    <w:rsid w:val="008172FE"/>
    <w:rsid w:val="0082110E"/>
    <w:rsid w:val="00821746"/>
    <w:rsid w:val="0082734B"/>
    <w:rsid w:val="0083186E"/>
    <w:rsid w:val="00831C8B"/>
    <w:rsid w:val="00833B61"/>
    <w:rsid w:val="00833F4B"/>
    <w:rsid w:val="00841285"/>
    <w:rsid w:val="0084360D"/>
    <w:rsid w:val="00844548"/>
    <w:rsid w:val="0084480A"/>
    <w:rsid w:val="00847D38"/>
    <w:rsid w:val="00850971"/>
    <w:rsid w:val="008577BC"/>
    <w:rsid w:val="00860782"/>
    <w:rsid w:val="00861920"/>
    <w:rsid w:val="00863BC0"/>
    <w:rsid w:val="00864B12"/>
    <w:rsid w:val="00865CE2"/>
    <w:rsid w:val="008664B1"/>
    <w:rsid w:val="00867FF6"/>
    <w:rsid w:val="00870117"/>
    <w:rsid w:val="00875DDD"/>
    <w:rsid w:val="00877BC4"/>
    <w:rsid w:val="008807A4"/>
    <w:rsid w:val="00884165"/>
    <w:rsid w:val="00885D10"/>
    <w:rsid w:val="00886637"/>
    <w:rsid w:val="008904B5"/>
    <w:rsid w:val="00891933"/>
    <w:rsid w:val="008935E9"/>
    <w:rsid w:val="00893DF6"/>
    <w:rsid w:val="00894044"/>
    <w:rsid w:val="008946C4"/>
    <w:rsid w:val="00894E1B"/>
    <w:rsid w:val="00894EA0"/>
    <w:rsid w:val="00897BC4"/>
    <w:rsid w:val="008A2324"/>
    <w:rsid w:val="008A4E64"/>
    <w:rsid w:val="008B0F14"/>
    <w:rsid w:val="008B3649"/>
    <w:rsid w:val="008B3A23"/>
    <w:rsid w:val="008B75DD"/>
    <w:rsid w:val="008B7E6A"/>
    <w:rsid w:val="008C3768"/>
    <w:rsid w:val="008C4712"/>
    <w:rsid w:val="008C4900"/>
    <w:rsid w:val="008C6EA6"/>
    <w:rsid w:val="008D157A"/>
    <w:rsid w:val="008D2A11"/>
    <w:rsid w:val="008D2DE1"/>
    <w:rsid w:val="008D361C"/>
    <w:rsid w:val="008D48AC"/>
    <w:rsid w:val="008D5D8A"/>
    <w:rsid w:val="008E1374"/>
    <w:rsid w:val="008E69D1"/>
    <w:rsid w:val="008E7245"/>
    <w:rsid w:val="008F0403"/>
    <w:rsid w:val="008F135E"/>
    <w:rsid w:val="008F3897"/>
    <w:rsid w:val="008F3D40"/>
    <w:rsid w:val="008F72BA"/>
    <w:rsid w:val="00902DE4"/>
    <w:rsid w:val="00903A63"/>
    <w:rsid w:val="00912059"/>
    <w:rsid w:val="009124DC"/>
    <w:rsid w:val="0091448F"/>
    <w:rsid w:val="009219C1"/>
    <w:rsid w:val="00921A1F"/>
    <w:rsid w:val="00923471"/>
    <w:rsid w:val="00924781"/>
    <w:rsid w:val="00925FDE"/>
    <w:rsid w:val="00926A5D"/>
    <w:rsid w:val="00931265"/>
    <w:rsid w:val="009409A4"/>
    <w:rsid w:val="00940C11"/>
    <w:rsid w:val="009414FC"/>
    <w:rsid w:val="00942ED2"/>
    <w:rsid w:val="0094313F"/>
    <w:rsid w:val="0095307A"/>
    <w:rsid w:val="00954951"/>
    <w:rsid w:val="00954B20"/>
    <w:rsid w:val="0095575B"/>
    <w:rsid w:val="00955D52"/>
    <w:rsid w:val="00960716"/>
    <w:rsid w:val="009617D1"/>
    <w:rsid w:val="00961F80"/>
    <w:rsid w:val="009630E8"/>
    <w:rsid w:val="00965172"/>
    <w:rsid w:val="009708DC"/>
    <w:rsid w:val="009729F0"/>
    <w:rsid w:val="00976C6F"/>
    <w:rsid w:val="00977813"/>
    <w:rsid w:val="009821AF"/>
    <w:rsid w:val="00983B95"/>
    <w:rsid w:val="00983BF8"/>
    <w:rsid w:val="00984C1F"/>
    <w:rsid w:val="009853B0"/>
    <w:rsid w:val="00996D12"/>
    <w:rsid w:val="009976E1"/>
    <w:rsid w:val="009A0697"/>
    <w:rsid w:val="009A0C53"/>
    <w:rsid w:val="009A2494"/>
    <w:rsid w:val="009A51CE"/>
    <w:rsid w:val="009A574D"/>
    <w:rsid w:val="009B6ABC"/>
    <w:rsid w:val="009C4B51"/>
    <w:rsid w:val="009C7D97"/>
    <w:rsid w:val="009D0277"/>
    <w:rsid w:val="009D2D06"/>
    <w:rsid w:val="009D43E3"/>
    <w:rsid w:val="009D4B69"/>
    <w:rsid w:val="009D6247"/>
    <w:rsid w:val="009D6368"/>
    <w:rsid w:val="009D69E0"/>
    <w:rsid w:val="009D6A7C"/>
    <w:rsid w:val="009D7CB8"/>
    <w:rsid w:val="009E03D2"/>
    <w:rsid w:val="009E0BD7"/>
    <w:rsid w:val="009E11AC"/>
    <w:rsid w:val="009E3E11"/>
    <w:rsid w:val="009E4B67"/>
    <w:rsid w:val="009E7C4A"/>
    <w:rsid w:val="009F4B46"/>
    <w:rsid w:val="009F596F"/>
    <w:rsid w:val="009F7FCD"/>
    <w:rsid w:val="00A0080D"/>
    <w:rsid w:val="00A1091F"/>
    <w:rsid w:val="00A134DB"/>
    <w:rsid w:val="00A14011"/>
    <w:rsid w:val="00A171AD"/>
    <w:rsid w:val="00A21C2B"/>
    <w:rsid w:val="00A223A9"/>
    <w:rsid w:val="00A246CC"/>
    <w:rsid w:val="00A2569A"/>
    <w:rsid w:val="00A27161"/>
    <w:rsid w:val="00A300AE"/>
    <w:rsid w:val="00A454D7"/>
    <w:rsid w:val="00A46705"/>
    <w:rsid w:val="00A46DDC"/>
    <w:rsid w:val="00A5124E"/>
    <w:rsid w:val="00A52C66"/>
    <w:rsid w:val="00A60AFF"/>
    <w:rsid w:val="00A6171C"/>
    <w:rsid w:val="00A65E0A"/>
    <w:rsid w:val="00A6690C"/>
    <w:rsid w:val="00A66D45"/>
    <w:rsid w:val="00A72EC9"/>
    <w:rsid w:val="00A7658D"/>
    <w:rsid w:val="00A778F4"/>
    <w:rsid w:val="00A77DF5"/>
    <w:rsid w:val="00A77E24"/>
    <w:rsid w:val="00A828ED"/>
    <w:rsid w:val="00A84629"/>
    <w:rsid w:val="00A861D7"/>
    <w:rsid w:val="00A90BEC"/>
    <w:rsid w:val="00A90EE0"/>
    <w:rsid w:val="00A91EF3"/>
    <w:rsid w:val="00A930C9"/>
    <w:rsid w:val="00A940E8"/>
    <w:rsid w:val="00A95038"/>
    <w:rsid w:val="00A96D7F"/>
    <w:rsid w:val="00A973CF"/>
    <w:rsid w:val="00A978D5"/>
    <w:rsid w:val="00AA1251"/>
    <w:rsid w:val="00AA1ED2"/>
    <w:rsid w:val="00AA45A7"/>
    <w:rsid w:val="00AB26EC"/>
    <w:rsid w:val="00AC0A5E"/>
    <w:rsid w:val="00AC1D7F"/>
    <w:rsid w:val="00AC2795"/>
    <w:rsid w:val="00AC2809"/>
    <w:rsid w:val="00AC5417"/>
    <w:rsid w:val="00AC5676"/>
    <w:rsid w:val="00AD0527"/>
    <w:rsid w:val="00AD3C2D"/>
    <w:rsid w:val="00AD3E9F"/>
    <w:rsid w:val="00AE0C84"/>
    <w:rsid w:val="00AE0E02"/>
    <w:rsid w:val="00AE5274"/>
    <w:rsid w:val="00AE6DC3"/>
    <w:rsid w:val="00AF0396"/>
    <w:rsid w:val="00AF17D7"/>
    <w:rsid w:val="00AF2A13"/>
    <w:rsid w:val="00AF30CA"/>
    <w:rsid w:val="00AF35C6"/>
    <w:rsid w:val="00AF5731"/>
    <w:rsid w:val="00AF5E37"/>
    <w:rsid w:val="00AF5F08"/>
    <w:rsid w:val="00AF7787"/>
    <w:rsid w:val="00B0249A"/>
    <w:rsid w:val="00B03714"/>
    <w:rsid w:val="00B03A55"/>
    <w:rsid w:val="00B06FA2"/>
    <w:rsid w:val="00B12C9A"/>
    <w:rsid w:val="00B1538B"/>
    <w:rsid w:val="00B155FF"/>
    <w:rsid w:val="00B1729B"/>
    <w:rsid w:val="00B223D7"/>
    <w:rsid w:val="00B25DC2"/>
    <w:rsid w:val="00B26502"/>
    <w:rsid w:val="00B2705D"/>
    <w:rsid w:val="00B30D1F"/>
    <w:rsid w:val="00B315F8"/>
    <w:rsid w:val="00B31EC4"/>
    <w:rsid w:val="00B344F5"/>
    <w:rsid w:val="00B34C60"/>
    <w:rsid w:val="00B35089"/>
    <w:rsid w:val="00B35DE0"/>
    <w:rsid w:val="00B402B3"/>
    <w:rsid w:val="00B412AC"/>
    <w:rsid w:val="00B428B5"/>
    <w:rsid w:val="00B52A22"/>
    <w:rsid w:val="00B52BFB"/>
    <w:rsid w:val="00B54466"/>
    <w:rsid w:val="00B55853"/>
    <w:rsid w:val="00B560B4"/>
    <w:rsid w:val="00B56CA1"/>
    <w:rsid w:val="00B5751B"/>
    <w:rsid w:val="00B57E6C"/>
    <w:rsid w:val="00B61A6C"/>
    <w:rsid w:val="00B61CB2"/>
    <w:rsid w:val="00B62D4B"/>
    <w:rsid w:val="00B633FF"/>
    <w:rsid w:val="00B640C1"/>
    <w:rsid w:val="00B64CE5"/>
    <w:rsid w:val="00B66233"/>
    <w:rsid w:val="00B67DD5"/>
    <w:rsid w:val="00B67EE1"/>
    <w:rsid w:val="00B71235"/>
    <w:rsid w:val="00B71AAD"/>
    <w:rsid w:val="00B7409E"/>
    <w:rsid w:val="00B77272"/>
    <w:rsid w:val="00B80E5E"/>
    <w:rsid w:val="00B81A1D"/>
    <w:rsid w:val="00B84E44"/>
    <w:rsid w:val="00B87357"/>
    <w:rsid w:val="00B877F6"/>
    <w:rsid w:val="00B87BDC"/>
    <w:rsid w:val="00B904C6"/>
    <w:rsid w:val="00B90F4D"/>
    <w:rsid w:val="00B94184"/>
    <w:rsid w:val="00B9419B"/>
    <w:rsid w:val="00B94BCF"/>
    <w:rsid w:val="00B94D29"/>
    <w:rsid w:val="00B95AA2"/>
    <w:rsid w:val="00B97071"/>
    <w:rsid w:val="00BA1F28"/>
    <w:rsid w:val="00BA50C2"/>
    <w:rsid w:val="00BA62A1"/>
    <w:rsid w:val="00BB1082"/>
    <w:rsid w:val="00BB1111"/>
    <w:rsid w:val="00BB2EB2"/>
    <w:rsid w:val="00BB5982"/>
    <w:rsid w:val="00BB7471"/>
    <w:rsid w:val="00BC1CCD"/>
    <w:rsid w:val="00BC3249"/>
    <w:rsid w:val="00BC34D6"/>
    <w:rsid w:val="00BC3AA5"/>
    <w:rsid w:val="00BC4D83"/>
    <w:rsid w:val="00BD06D2"/>
    <w:rsid w:val="00BD0B51"/>
    <w:rsid w:val="00BD154F"/>
    <w:rsid w:val="00BD18AB"/>
    <w:rsid w:val="00BD4E4F"/>
    <w:rsid w:val="00BD5852"/>
    <w:rsid w:val="00BD6311"/>
    <w:rsid w:val="00BD65BD"/>
    <w:rsid w:val="00BD6651"/>
    <w:rsid w:val="00BD6D31"/>
    <w:rsid w:val="00BE3581"/>
    <w:rsid w:val="00BE5384"/>
    <w:rsid w:val="00BE6D51"/>
    <w:rsid w:val="00BE78ED"/>
    <w:rsid w:val="00BF04BC"/>
    <w:rsid w:val="00BF06D1"/>
    <w:rsid w:val="00BF10BA"/>
    <w:rsid w:val="00BF121F"/>
    <w:rsid w:val="00BF5530"/>
    <w:rsid w:val="00BF594E"/>
    <w:rsid w:val="00BF5CDE"/>
    <w:rsid w:val="00BF6891"/>
    <w:rsid w:val="00BF747F"/>
    <w:rsid w:val="00C009B1"/>
    <w:rsid w:val="00C00ED3"/>
    <w:rsid w:val="00C017FD"/>
    <w:rsid w:val="00C04742"/>
    <w:rsid w:val="00C05FE4"/>
    <w:rsid w:val="00C107C0"/>
    <w:rsid w:val="00C11B99"/>
    <w:rsid w:val="00C126B0"/>
    <w:rsid w:val="00C12D0E"/>
    <w:rsid w:val="00C14D7F"/>
    <w:rsid w:val="00C1713F"/>
    <w:rsid w:val="00C17992"/>
    <w:rsid w:val="00C2092A"/>
    <w:rsid w:val="00C21B40"/>
    <w:rsid w:val="00C21F55"/>
    <w:rsid w:val="00C23DAA"/>
    <w:rsid w:val="00C2530A"/>
    <w:rsid w:val="00C30A0D"/>
    <w:rsid w:val="00C35A4D"/>
    <w:rsid w:val="00C45980"/>
    <w:rsid w:val="00C46E33"/>
    <w:rsid w:val="00C4759B"/>
    <w:rsid w:val="00C52B25"/>
    <w:rsid w:val="00C53864"/>
    <w:rsid w:val="00C551D4"/>
    <w:rsid w:val="00C6235D"/>
    <w:rsid w:val="00C64137"/>
    <w:rsid w:val="00C65406"/>
    <w:rsid w:val="00C66B08"/>
    <w:rsid w:val="00C70089"/>
    <w:rsid w:val="00C70816"/>
    <w:rsid w:val="00C73FEF"/>
    <w:rsid w:val="00C76257"/>
    <w:rsid w:val="00C76B0F"/>
    <w:rsid w:val="00C76EE5"/>
    <w:rsid w:val="00C80D3E"/>
    <w:rsid w:val="00C817AA"/>
    <w:rsid w:val="00C819A7"/>
    <w:rsid w:val="00C81FB5"/>
    <w:rsid w:val="00C8200A"/>
    <w:rsid w:val="00C82B75"/>
    <w:rsid w:val="00C83ABF"/>
    <w:rsid w:val="00C852F7"/>
    <w:rsid w:val="00C85864"/>
    <w:rsid w:val="00C85DCA"/>
    <w:rsid w:val="00C86F5B"/>
    <w:rsid w:val="00C90F52"/>
    <w:rsid w:val="00C91C6D"/>
    <w:rsid w:val="00C92714"/>
    <w:rsid w:val="00C94EB9"/>
    <w:rsid w:val="00C96925"/>
    <w:rsid w:val="00C97AC2"/>
    <w:rsid w:val="00CA61F8"/>
    <w:rsid w:val="00CA714E"/>
    <w:rsid w:val="00CB318B"/>
    <w:rsid w:val="00CB46C8"/>
    <w:rsid w:val="00CB58D2"/>
    <w:rsid w:val="00CB7776"/>
    <w:rsid w:val="00CB7B74"/>
    <w:rsid w:val="00CC5873"/>
    <w:rsid w:val="00CD13EA"/>
    <w:rsid w:val="00CD1ADB"/>
    <w:rsid w:val="00CD543F"/>
    <w:rsid w:val="00CD5797"/>
    <w:rsid w:val="00CD6D9D"/>
    <w:rsid w:val="00CD7FBB"/>
    <w:rsid w:val="00CE0596"/>
    <w:rsid w:val="00CE0B74"/>
    <w:rsid w:val="00CE2DC1"/>
    <w:rsid w:val="00CE63B8"/>
    <w:rsid w:val="00CF1589"/>
    <w:rsid w:val="00CF1CF7"/>
    <w:rsid w:val="00CF2B3C"/>
    <w:rsid w:val="00CF3BB6"/>
    <w:rsid w:val="00CF3F91"/>
    <w:rsid w:val="00CF6EB6"/>
    <w:rsid w:val="00CF71F2"/>
    <w:rsid w:val="00D00DE5"/>
    <w:rsid w:val="00D0190E"/>
    <w:rsid w:val="00D023F2"/>
    <w:rsid w:val="00D024EF"/>
    <w:rsid w:val="00D046B3"/>
    <w:rsid w:val="00D07727"/>
    <w:rsid w:val="00D11CEB"/>
    <w:rsid w:val="00D1229A"/>
    <w:rsid w:val="00D16913"/>
    <w:rsid w:val="00D25CAF"/>
    <w:rsid w:val="00D25FC0"/>
    <w:rsid w:val="00D27647"/>
    <w:rsid w:val="00D3090E"/>
    <w:rsid w:val="00D324A8"/>
    <w:rsid w:val="00D339EF"/>
    <w:rsid w:val="00D36748"/>
    <w:rsid w:val="00D368A3"/>
    <w:rsid w:val="00D414D3"/>
    <w:rsid w:val="00D42BA3"/>
    <w:rsid w:val="00D448DF"/>
    <w:rsid w:val="00D450C5"/>
    <w:rsid w:val="00D45DBE"/>
    <w:rsid w:val="00D46804"/>
    <w:rsid w:val="00D47867"/>
    <w:rsid w:val="00D47A7B"/>
    <w:rsid w:val="00D47B98"/>
    <w:rsid w:val="00D53974"/>
    <w:rsid w:val="00D6223C"/>
    <w:rsid w:val="00D629B6"/>
    <w:rsid w:val="00D63ABB"/>
    <w:rsid w:val="00D7071F"/>
    <w:rsid w:val="00D70C0E"/>
    <w:rsid w:val="00D72699"/>
    <w:rsid w:val="00D732C3"/>
    <w:rsid w:val="00D775E9"/>
    <w:rsid w:val="00D87046"/>
    <w:rsid w:val="00D91073"/>
    <w:rsid w:val="00D91E37"/>
    <w:rsid w:val="00D952A4"/>
    <w:rsid w:val="00D96041"/>
    <w:rsid w:val="00DA1017"/>
    <w:rsid w:val="00DA3E78"/>
    <w:rsid w:val="00DA5942"/>
    <w:rsid w:val="00DA6F01"/>
    <w:rsid w:val="00DB18EB"/>
    <w:rsid w:val="00DB2EBB"/>
    <w:rsid w:val="00DB4281"/>
    <w:rsid w:val="00DB5012"/>
    <w:rsid w:val="00DB7FBB"/>
    <w:rsid w:val="00DC04E5"/>
    <w:rsid w:val="00DC0A78"/>
    <w:rsid w:val="00DC1AC4"/>
    <w:rsid w:val="00DD0AAE"/>
    <w:rsid w:val="00DD1307"/>
    <w:rsid w:val="00DD29EE"/>
    <w:rsid w:val="00DD3D29"/>
    <w:rsid w:val="00DD3E0C"/>
    <w:rsid w:val="00DD467A"/>
    <w:rsid w:val="00DD7B7E"/>
    <w:rsid w:val="00DE1834"/>
    <w:rsid w:val="00DE43D2"/>
    <w:rsid w:val="00DF378B"/>
    <w:rsid w:val="00DF4124"/>
    <w:rsid w:val="00E0201B"/>
    <w:rsid w:val="00E02B32"/>
    <w:rsid w:val="00E14578"/>
    <w:rsid w:val="00E15747"/>
    <w:rsid w:val="00E1702A"/>
    <w:rsid w:val="00E218A3"/>
    <w:rsid w:val="00E25039"/>
    <w:rsid w:val="00E25179"/>
    <w:rsid w:val="00E279FB"/>
    <w:rsid w:val="00E3132D"/>
    <w:rsid w:val="00E35FB0"/>
    <w:rsid w:val="00E36C84"/>
    <w:rsid w:val="00E42329"/>
    <w:rsid w:val="00E448F7"/>
    <w:rsid w:val="00E460FB"/>
    <w:rsid w:val="00E47EB5"/>
    <w:rsid w:val="00E50CD1"/>
    <w:rsid w:val="00E51F36"/>
    <w:rsid w:val="00E5436E"/>
    <w:rsid w:val="00E56200"/>
    <w:rsid w:val="00E56E01"/>
    <w:rsid w:val="00E6221E"/>
    <w:rsid w:val="00E65335"/>
    <w:rsid w:val="00E67083"/>
    <w:rsid w:val="00E71461"/>
    <w:rsid w:val="00E73774"/>
    <w:rsid w:val="00E737DB"/>
    <w:rsid w:val="00E73B69"/>
    <w:rsid w:val="00E73C9A"/>
    <w:rsid w:val="00E7615B"/>
    <w:rsid w:val="00E81924"/>
    <w:rsid w:val="00E847C2"/>
    <w:rsid w:val="00E84EF8"/>
    <w:rsid w:val="00E87965"/>
    <w:rsid w:val="00E87DFA"/>
    <w:rsid w:val="00E906BD"/>
    <w:rsid w:val="00E94002"/>
    <w:rsid w:val="00E97270"/>
    <w:rsid w:val="00EA22D6"/>
    <w:rsid w:val="00EA2683"/>
    <w:rsid w:val="00EA4F24"/>
    <w:rsid w:val="00EA5DFF"/>
    <w:rsid w:val="00EA7197"/>
    <w:rsid w:val="00EB0E30"/>
    <w:rsid w:val="00EB27DA"/>
    <w:rsid w:val="00EB7D82"/>
    <w:rsid w:val="00EC4691"/>
    <w:rsid w:val="00EC561E"/>
    <w:rsid w:val="00EC7610"/>
    <w:rsid w:val="00EC7C44"/>
    <w:rsid w:val="00ED076E"/>
    <w:rsid w:val="00ED0CF3"/>
    <w:rsid w:val="00ED0D92"/>
    <w:rsid w:val="00ED0F77"/>
    <w:rsid w:val="00ED206D"/>
    <w:rsid w:val="00ED4854"/>
    <w:rsid w:val="00ED549C"/>
    <w:rsid w:val="00ED67E8"/>
    <w:rsid w:val="00EE126F"/>
    <w:rsid w:val="00EE3EB2"/>
    <w:rsid w:val="00EF1D80"/>
    <w:rsid w:val="00EF4624"/>
    <w:rsid w:val="00EF55C2"/>
    <w:rsid w:val="00EF5965"/>
    <w:rsid w:val="00EF5AB4"/>
    <w:rsid w:val="00F001F8"/>
    <w:rsid w:val="00F00804"/>
    <w:rsid w:val="00F01380"/>
    <w:rsid w:val="00F05978"/>
    <w:rsid w:val="00F07135"/>
    <w:rsid w:val="00F107B2"/>
    <w:rsid w:val="00F11A04"/>
    <w:rsid w:val="00F11E66"/>
    <w:rsid w:val="00F12398"/>
    <w:rsid w:val="00F17D56"/>
    <w:rsid w:val="00F205FC"/>
    <w:rsid w:val="00F22211"/>
    <w:rsid w:val="00F23350"/>
    <w:rsid w:val="00F27DFD"/>
    <w:rsid w:val="00F314B8"/>
    <w:rsid w:val="00F33E35"/>
    <w:rsid w:val="00F3515B"/>
    <w:rsid w:val="00F41152"/>
    <w:rsid w:val="00F4188B"/>
    <w:rsid w:val="00F4469C"/>
    <w:rsid w:val="00F451A8"/>
    <w:rsid w:val="00F52405"/>
    <w:rsid w:val="00F5318B"/>
    <w:rsid w:val="00F5456C"/>
    <w:rsid w:val="00F573BD"/>
    <w:rsid w:val="00F575F1"/>
    <w:rsid w:val="00F63565"/>
    <w:rsid w:val="00F63F47"/>
    <w:rsid w:val="00F7055D"/>
    <w:rsid w:val="00F71307"/>
    <w:rsid w:val="00F71BC6"/>
    <w:rsid w:val="00F72C20"/>
    <w:rsid w:val="00F72DF9"/>
    <w:rsid w:val="00F757DB"/>
    <w:rsid w:val="00F75FE9"/>
    <w:rsid w:val="00F7750C"/>
    <w:rsid w:val="00F80096"/>
    <w:rsid w:val="00F85ED4"/>
    <w:rsid w:val="00F860E2"/>
    <w:rsid w:val="00F8655E"/>
    <w:rsid w:val="00F86B00"/>
    <w:rsid w:val="00F903A5"/>
    <w:rsid w:val="00F922A0"/>
    <w:rsid w:val="00F95B87"/>
    <w:rsid w:val="00F968B4"/>
    <w:rsid w:val="00FA180A"/>
    <w:rsid w:val="00FA2B56"/>
    <w:rsid w:val="00FA550A"/>
    <w:rsid w:val="00FA7124"/>
    <w:rsid w:val="00FB313C"/>
    <w:rsid w:val="00FB4372"/>
    <w:rsid w:val="00FB6599"/>
    <w:rsid w:val="00FB747B"/>
    <w:rsid w:val="00FC1E19"/>
    <w:rsid w:val="00FC1F08"/>
    <w:rsid w:val="00FC22BF"/>
    <w:rsid w:val="00FC5545"/>
    <w:rsid w:val="00FD2142"/>
    <w:rsid w:val="00FD2AFC"/>
    <w:rsid w:val="00FD3EAF"/>
    <w:rsid w:val="00FD71BC"/>
    <w:rsid w:val="00FE058D"/>
    <w:rsid w:val="00FE114F"/>
    <w:rsid w:val="00FE144A"/>
    <w:rsid w:val="00FE20CF"/>
    <w:rsid w:val="00FE3435"/>
    <w:rsid w:val="00FE38FC"/>
    <w:rsid w:val="00FE4837"/>
    <w:rsid w:val="00FE7DE2"/>
    <w:rsid w:val="00FF56BC"/>
    <w:rsid w:val="00FF6C27"/>
    <w:rsid w:val="00FF7C09"/>
    <w:rsid w:val="00FF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1A6A3BD"/>
  <w15:docId w15:val="{4579627D-97C4-42F0-ADA9-A958BBD2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8A3"/>
    <w:pPr>
      <w:spacing w:after="120" w:line="280" w:lineRule="exact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D7A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E218A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E218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E218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9">
    <w:name w:val="heading 9"/>
    <w:basedOn w:val="Normln"/>
    <w:next w:val="Normln"/>
    <w:link w:val="Nadpis9Char"/>
    <w:uiPriority w:val="99"/>
    <w:qFormat/>
    <w:rsid w:val="00E218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80D7A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A4E64"/>
    <w:rPr>
      <w:rFonts w:ascii="Cambria" w:hAnsi="Cambria" w:cs="Times New Roman"/>
      <w:b/>
      <w:color w:val="4F81BD"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8A4E64"/>
    <w:rPr>
      <w:rFonts w:ascii="Cambria" w:hAnsi="Cambria" w:cs="Times New Roman"/>
      <w:b/>
      <w:i/>
      <w:color w:val="4F81BD"/>
      <w:sz w:val="24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8A4E64"/>
    <w:rPr>
      <w:rFonts w:ascii="Cambria" w:hAnsi="Cambria" w:cs="Times New Roman"/>
      <w:color w:val="243F60"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8A4E64"/>
    <w:rPr>
      <w:rFonts w:ascii="Cambria" w:hAnsi="Cambria" w:cs="Times New Roman"/>
      <w:i/>
      <w:color w:val="404040"/>
    </w:rPr>
  </w:style>
  <w:style w:type="character" w:styleId="Hypertextovodkaz">
    <w:name w:val="Hyperlink"/>
    <w:basedOn w:val="Standardnpsmoodstavce"/>
    <w:uiPriority w:val="99"/>
    <w:semiHidden/>
    <w:rsid w:val="008A4E64"/>
    <w:rPr>
      <w:rFonts w:ascii="Times New Roman" w:hAnsi="Times New Roman"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E218A3"/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A4E64"/>
    <w:rPr>
      <w:rFonts w:ascii="Arial" w:hAnsi="Arial"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E218A3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A4E64"/>
    <w:rPr>
      <w:rFonts w:ascii="Arial" w:hAnsi="Arial" w:cs="Times New Roman"/>
      <w:sz w:val="24"/>
    </w:rPr>
  </w:style>
  <w:style w:type="paragraph" w:styleId="Prosttext">
    <w:name w:val="Plain Text"/>
    <w:basedOn w:val="Normln"/>
    <w:link w:val="ProsttextChar"/>
    <w:uiPriority w:val="99"/>
    <w:semiHidden/>
    <w:rsid w:val="00E218A3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A4E64"/>
    <w:rPr>
      <w:rFonts w:ascii="Courier New" w:hAnsi="Courier New" w:cs="Times New Roman"/>
      <w:sz w:val="24"/>
    </w:rPr>
  </w:style>
  <w:style w:type="character" w:customStyle="1" w:styleId="BezmezerChar">
    <w:name w:val="Bez mezer Char"/>
    <w:link w:val="Bezmezer"/>
    <w:uiPriority w:val="99"/>
    <w:locked/>
    <w:rsid w:val="008A4E64"/>
    <w:rPr>
      <w:rFonts w:ascii="Arial" w:hAnsi="Arial"/>
      <w:sz w:val="24"/>
      <w:lang w:val="cs-CZ" w:eastAsia="cs-CZ"/>
    </w:rPr>
  </w:style>
  <w:style w:type="paragraph" w:styleId="Bezmezer">
    <w:name w:val="No Spacing"/>
    <w:link w:val="BezmezerChar"/>
    <w:uiPriority w:val="99"/>
    <w:qFormat/>
    <w:rsid w:val="00E218A3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E218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B7C06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E218A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B7C06"/>
    <w:rPr>
      <w:rFonts w:ascii="Arial" w:hAnsi="Arial" w:cs="Times New Roman"/>
      <w:sz w:val="24"/>
    </w:rPr>
  </w:style>
  <w:style w:type="paragraph" w:styleId="Normlnweb">
    <w:name w:val="Normal (Web)"/>
    <w:basedOn w:val="Normln"/>
    <w:uiPriority w:val="99"/>
    <w:semiHidden/>
    <w:rsid w:val="00E218A3"/>
    <w:pPr>
      <w:spacing w:before="100" w:beforeAutospacing="1" w:after="100" w:afterAutospacing="1"/>
    </w:pPr>
    <w:rPr>
      <w:sz w:val="24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E218A3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8904B5"/>
    <w:rPr>
      <w:rFonts w:ascii="Cambria" w:hAnsi="Cambria" w:cs="Times New Roman"/>
      <w:i/>
      <w:color w:val="4F81BD"/>
      <w:spacing w:val="15"/>
      <w:sz w:val="24"/>
    </w:rPr>
  </w:style>
  <w:style w:type="character" w:styleId="Odkaznakoment">
    <w:name w:val="annotation reference"/>
    <w:basedOn w:val="Standardnpsmoodstavce"/>
    <w:uiPriority w:val="99"/>
    <w:semiHidden/>
    <w:rsid w:val="00F1239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218A3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2398"/>
    <w:rPr>
      <w:rFonts w:ascii="Arial" w:hAnsi="Arial" w:cs="Times New Roman"/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18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2398"/>
    <w:rPr>
      <w:rFonts w:ascii="Arial" w:hAnsi="Arial" w:cs="Times New Roman"/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rsid w:val="00E218A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2398"/>
    <w:rPr>
      <w:rFonts w:ascii="Tahoma" w:hAnsi="Tahoma" w:cs="Times New Roman"/>
      <w:sz w:val="16"/>
    </w:rPr>
  </w:style>
  <w:style w:type="character" w:styleId="Siln">
    <w:name w:val="Strong"/>
    <w:basedOn w:val="Standardnpsmoodstavce"/>
    <w:uiPriority w:val="22"/>
    <w:qFormat/>
    <w:rsid w:val="008F0403"/>
    <w:rPr>
      <w:rFonts w:cs="Times New Roman"/>
      <w:b/>
    </w:rPr>
  </w:style>
  <w:style w:type="paragraph" w:styleId="Revize">
    <w:name w:val="Revision"/>
    <w:hidden/>
    <w:uiPriority w:val="99"/>
    <w:semiHidden/>
    <w:rsid w:val="009D6A7C"/>
    <w:rPr>
      <w:sz w:val="20"/>
      <w:szCs w:val="20"/>
    </w:rPr>
  </w:style>
  <w:style w:type="paragraph" w:customStyle="1" w:styleId="TSTextlnkuslovan">
    <w:name w:val="TS Text článku číslovaný"/>
    <w:basedOn w:val="Normln"/>
    <w:link w:val="TSTextlnkuslovanChar"/>
    <w:uiPriority w:val="99"/>
    <w:rsid w:val="00B61A6C"/>
    <w:pPr>
      <w:jc w:val="both"/>
    </w:pPr>
    <w:rPr>
      <w:sz w:val="24"/>
      <w:szCs w:val="20"/>
    </w:rPr>
  </w:style>
  <w:style w:type="paragraph" w:customStyle="1" w:styleId="TSlneksmlouvy">
    <w:name w:val="TS Článek smlouvy"/>
    <w:basedOn w:val="Normln"/>
    <w:next w:val="TSTextlnkuslovan"/>
    <w:link w:val="TSlneksmlouvyChar"/>
    <w:uiPriority w:val="99"/>
    <w:rsid w:val="00B61A6C"/>
    <w:pPr>
      <w:keepNext/>
      <w:numPr>
        <w:numId w:val="15"/>
      </w:numPr>
      <w:suppressAutoHyphens/>
      <w:spacing w:before="480" w:after="240"/>
      <w:jc w:val="center"/>
      <w:outlineLvl w:val="0"/>
    </w:pPr>
    <w:rPr>
      <w:b/>
      <w:sz w:val="24"/>
      <w:szCs w:val="20"/>
      <w:u w:val="single"/>
      <w:lang w:eastAsia="en-US"/>
    </w:rPr>
  </w:style>
  <w:style w:type="character" w:customStyle="1" w:styleId="TSlneksmlouvyChar">
    <w:name w:val="TS Článek smlouvy Char"/>
    <w:link w:val="TSlneksmlouvy"/>
    <w:uiPriority w:val="99"/>
    <w:locked/>
    <w:rsid w:val="00B61A6C"/>
    <w:rPr>
      <w:rFonts w:ascii="Arial" w:hAnsi="Arial"/>
      <w:b/>
      <w:sz w:val="24"/>
      <w:u w:val="single"/>
      <w:lang w:val="cs-CZ" w:eastAsia="en-US"/>
    </w:rPr>
  </w:style>
  <w:style w:type="character" w:customStyle="1" w:styleId="TSTextlnkuslovanChar">
    <w:name w:val="TS Text článku číslovaný Char"/>
    <w:link w:val="TSTextlnkuslovan"/>
    <w:uiPriority w:val="99"/>
    <w:locked/>
    <w:rsid w:val="00B61A6C"/>
    <w:rPr>
      <w:rFonts w:ascii="Arial" w:hAnsi="Arial"/>
      <w:sz w:val="24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7D6854"/>
    <w:pPr>
      <w:tabs>
        <w:tab w:val="num" w:pos="2297"/>
      </w:tabs>
      <w:ind w:left="2297" w:hanging="737"/>
      <w:jc w:val="both"/>
    </w:pPr>
    <w:rPr>
      <w:rFonts w:ascii="Times New Roman" w:hAnsi="Times New Roman"/>
      <w:sz w:val="24"/>
      <w:szCs w:val="20"/>
    </w:rPr>
  </w:style>
  <w:style w:type="character" w:customStyle="1" w:styleId="RLTextlnkuslovanChar">
    <w:name w:val="RL Text článku číslovaný Char"/>
    <w:link w:val="RLTextlnkuslovan"/>
    <w:uiPriority w:val="99"/>
    <w:locked/>
    <w:rsid w:val="007D6854"/>
    <w:rPr>
      <w:rFonts w:eastAsia="Times New Roman"/>
      <w:sz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7D6854"/>
    <w:pPr>
      <w:keepNext/>
      <w:tabs>
        <w:tab w:val="num" w:pos="737"/>
      </w:tabs>
      <w:suppressAutoHyphens/>
      <w:spacing w:before="360"/>
      <w:ind w:left="737" w:hanging="737"/>
      <w:jc w:val="both"/>
      <w:outlineLvl w:val="0"/>
    </w:pPr>
    <w:rPr>
      <w:rFonts w:ascii="Calibri" w:hAnsi="Calibri"/>
      <w:b/>
      <w:lang w:eastAsia="en-US"/>
    </w:rPr>
  </w:style>
  <w:style w:type="paragraph" w:customStyle="1" w:styleId="l-L1">
    <w:name w:val="Čl. - L1"/>
    <w:basedOn w:val="TSlneksmlouvy"/>
    <w:link w:val="l-L1Char"/>
    <w:uiPriority w:val="99"/>
    <w:rsid w:val="00F4469C"/>
    <w:pPr>
      <w:numPr>
        <w:numId w:val="2"/>
      </w:numPr>
      <w:ind w:left="709"/>
    </w:pPr>
    <w:rPr>
      <w:rFonts w:ascii="Times New Roman" w:hAnsi="Times New Roman"/>
    </w:rPr>
  </w:style>
  <w:style w:type="character" w:customStyle="1" w:styleId="l-L1Char">
    <w:name w:val="Čl. - L1 Char"/>
    <w:link w:val="l-L1"/>
    <w:uiPriority w:val="99"/>
    <w:locked/>
    <w:rsid w:val="00F4469C"/>
    <w:rPr>
      <w:b/>
      <w:sz w:val="24"/>
      <w:u w:val="single"/>
      <w:lang w:val="cs-CZ" w:eastAsia="en-US"/>
    </w:rPr>
  </w:style>
  <w:style w:type="paragraph" w:customStyle="1" w:styleId="TSNzevsmluvnstrany">
    <w:name w:val="TS Název smluvní strany"/>
    <w:basedOn w:val="Normln"/>
    <w:uiPriority w:val="99"/>
    <w:rsid w:val="00780D7A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uiPriority w:val="99"/>
    <w:rsid w:val="00780D7A"/>
    <w:pPr>
      <w:numPr>
        <w:ilvl w:val="1"/>
        <w:numId w:val="1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uiPriority w:val="99"/>
    <w:locked/>
    <w:rsid w:val="00780D7A"/>
    <w:rPr>
      <w:rFonts w:ascii="Arial" w:hAnsi="Arial"/>
      <w:lang w:val="cs-CZ" w:eastAsia="cs-CZ"/>
    </w:rPr>
  </w:style>
  <w:style w:type="paragraph" w:customStyle="1" w:styleId="l-L2">
    <w:name w:val="Čl - L2"/>
    <w:basedOn w:val="TSTextlnkuslovan"/>
    <w:link w:val="l-L2Char"/>
    <w:uiPriority w:val="99"/>
    <w:rsid w:val="00780D7A"/>
    <w:pPr>
      <w:tabs>
        <w:tab w:val="num" w:pos="737"/>
      </w:tabs>
      <w:ind w:left="737" w:hanging="737"/>
    </w:pPr>
    <w:rPr>
      <w:rFonts w:ascii="Times New Roman" w:hAnsi="Times New Roman"/>
      <w:sz w:val="20"/>
    </w:rPr>
  </w:style>
  <w:style w:type="character" w:customStyle="1" w:styleId="l-L2Char">
    <w:name w:val="Čl - L2 Char"/>
    <w:link w:val="l-L2"/>
    <w:uiPriority w:val="99"/>
    <w:locked/>
    <w:rsid w:val="00780D7A"/>
  </w:style>
  <w:style w:type="paragraph" w:styleId="Nzev">
    <w:name w:val="Title"/>
    <w:basedOn w:val="Normln"/>
    <w:link w:val="NzevChar"/>
    <w:uiPriority w:val="99"/>
    <w:qFormat/>
    <w:rsid w:val="00780D7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780D7A"/>
    <w:rPr>
      <w:rFonts w:ascii="Arial" w:hAnsi="Arial" w:cs="Times New Roman"/>
      <w:b/>
      <w:kern w:val="28"/>
      <w:sz w:val="32"/>
    </w:rPr>
  </w:style>
  <w:style w:type="table" w:styleId="Mkatabulky">
    <w:name w:val="Table Grid"/>
    <w:basedOn w:val="Normlntabulka"/>
    <w:uiPriority w:val="99"/>
    <w:rsid w:val="001726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B172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440EC7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D91073"/>
    <w:rPr>
      <w:rFonts w:cs="Times New Roman"/>
    </w:rPr>
  </w:style>
  <w:style w:type="paragraph" w:customStyle="1" w:styleId="Default">
    <w:name w:val="Default"/>
    <w:rsid w:val="00D024EF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rsid w:val="00781587"/>
    <w:pPr>
      <w:spacing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781587"/>
    <w:rPr>
      <w:rFonts w:ascii="Arial" w:hAnsi="Arial"/>
      <w:szCs w:val="20"/>
    </w:rPr>
  </w:style>
  <w:style w:type="paragraph" w:customStyle="1" w:styleId="Zkladntext21">
    <w:name w:val="Základní text 21"/>
    <w:basedOn w:val="Normln"/>
    <w:rsid w:val="00D47A7B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/>
      <w:color w:val="000000"/>
      <w:sz w:val="20"/>
      <w:szCs w:val="20"/>
    </w:rPr>
  </w:style>
  <w:style w:type="paragraph" w:customStyle="1" w:styleId="Zkladntext31">
    <w:name w:val="Základní text 31"/>
    <w:basedOn w:val="Normln"/>
    <w:rsid w:val="00D47A7B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76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22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89317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91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2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68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7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3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89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492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55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75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685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010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63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695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60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65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63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2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0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844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70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4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096531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0114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72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66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3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56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222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78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48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1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067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167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2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4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97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82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365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9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32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645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8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02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51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80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3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428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6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0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347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21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35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64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624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67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74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6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35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36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89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04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54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78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477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2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20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15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890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65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490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284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06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798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555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7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426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938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43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335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3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80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3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263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98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9513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581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5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9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87466">
                      <w:marLeft w:val="0"/>
                      <w:marRight w:val="0"/>
                      <w:marTop w:val="600"/>
                      <w:marBottom w:val="0"/>
                      <w:divBdr>
                        <w:top w:val="single" w:sz="6" w:space="31" w:color="EFEFEF"/>
                        <w:left w:val="single" w:sz="6" w:space="30" w:color="EFEFEF"/>
                        <w:bottom w:val="single" w:sz="6" w:space="31" w:color="EFEFEF"/>
                        <w:right w:val="single" w:sz="6" w:space="30" w:color="EFEFEF"/>
                      </w:divBdr>
                    </w:div>
                  </w:divsChild>
                </w:div>
              </w:divsChild>
            </w:div>
          </w:divsChild>
        </w:div>
      </w:divsChild>
    </w:div>
    <w:div w:id="18839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41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1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680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46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8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6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3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29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270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6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7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23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255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40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66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7223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24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8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37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10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9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35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982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01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509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6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87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26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63B2-B3DA-454A-8D0A-BDE4B3513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2024</Words>
  <Characters>12148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Stavba</vt:lpstr>
    </vt:vector>
  </TitlesOfParts>
  <Company>HP</Company>
  <LinksUpToDate>false</LinksUpToDate>
  <CharactersWithSpaces>14144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Stavba</dc:title>
  <dc:subject/>
  <dc:creator>10003723</dc:creator>
  <cp:keywords/>
  <dc:description/>
  <cp:lastModifiedBy>Šimek Miloš Ing.</cp:lastModifiedBy>
  <cp:revision>10</cp:revision>
  <cp:lastPrinted>2019-11-20T14:32:00Z</cp:lastPrinted>
  <dcterms:created xsi:type="dcterms:W3CDTF">2019-11-20T14:32:00Z</dcterms:created>
  <dcterms:modified xsi:type="dcterms:W3CDTF">2025-07-16T12:50:00Z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Contract for Work - Construction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To Be Submitted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0x01010015798598C83D204FAB7441D9B4B3D1D4</vt:lpwstr>
  </property>
</Properties>
</file>